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5C305" w14:textId="37F43399" w:rsidR="00A81409" w:rsidRPr="0098313D" w:rsidRDefault="00A81409" w:rsidP="00F42551">
      <w:pPr>
        <w:spacing w:after="0"/>
        <w:jc w:val="center"/>
        <w:rPr>
          <w:rFonts w:ascii="Arial" w:hAnsi="Arial" w:cs="Arial"/>
          <w:b/>
        </w:rPr>
      </w:pPr>
      <w:r w:rsidRPr="0098313D">
        <w:rPr>
          <w:rFonts w:ascii="Arial" w:hAnsi="Arial" w:cs="Arial"/>
          <w:b/>
        </w:rPr>
        <w:t xml:space="preserve">OPIS </w:t>
      </w:r>
      <w:r w:rsidR="00F42551" w:rsidRPr="0098313D">
        <w:rPr>
          <w:rFonts w:ascii="Arial" w:hAnsi="Arial" w:cs="Arial"/>
          <w:b/>
        </w:rPr>
        <w:t xml:space="preserve">ZAKŁADANYCH </w:t>
      </w:r>
      <w:r w:rsidRPr="0098313D">
        <w:rPr>
          <w:rFonts w:ascii="Arial" w:hAnsi="Arial" w:cs="Arial"/>
          <w:b/>
        </w:rPr>
        <w:t xml:space="preserve">EFEKTÓW </w:t>
      </w:r>
      <w:r w:rsidR="002E22EA" w:rsidRPr="0098313D">
        <w:rPr>
          <w:rFonts w:ascii="Arial" w:hAnsi="Arial" w:cs="Arial"/>
          <w:b/>
        </w:rPr>
        <w:t>UCZENIA SIĘ</w:t>
      </w:r>
    </w:p>
    <w:p w14:paraId="704258FC" w14:textId="77777777" w:rsidR="00B533B2" w:rsidRPr="0098313D" w:rsidRDefault="00B533B2" w:rsidP="00A81409">
      <w:pPr>
        <w:spacing w:after="0"/>
        <w:rPr>
          <w:rFonts w:ascii="Arial" w:hAnsi="Arial" w:cs="Arial"/>
          <w:b/>
        </w:rPr>
      </w:pPr>
    </w:p>
    <w:p w14:paraId="7C977B24" w14:textId="308FFE46" w:rsidR="00A81409" w:rsidRPr="0098313D" w:rsidRDefault="00BF211A" w:rsidP="00F435D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Studia Podyplomowe Diagnostyka psychologiczna</w:t>
      </w:r>
    </w:p>
    <w:p w14:paraId="1D5F4B03" w14:textId="020652FC" w:rsidR="00A81409" w:rsidRPr="0098313D" w:rsidDel="00B829E4" w:rsidRDefault="00A81409" w:rsidP="00A81409">
      <w:pPr>
        <w:rPr>
          <w:del w:id="0" w:author="Edyta Minga-Fedde" w:date="2025-04-28T07:40:00Z" w16du:dateUtc="2025-04-28T05:40:00Z"/>
          <w:rFonts w:ascii="Arial" w:hAnsi="Arial" w:cs="Arial"/>
          <w:b/>
        </w:rPr>
      </w:pPr>
    </w:p>
    <w:p w14:paraId="6BCD7B4B" w14:textId="02E6912E" w:rsidR="00A81409" w:rsidRPr="0098313D" w:rsidRDefault="00A81409" w:rsidP="00A81409">
      <w:pPr>
        <w:jc w:val="both"/>
        <w:rPr>
          <w:rFonts w:ascii="Arial" w:hAnsi="Arial" w:cs="Arial"/>
        </w:rPr>
      </w:pPr>
      <w:r w:rsidRPr="0098313D">
        <w:rPr>
          <w:rFonts w:ascii="Arial" w:hAnsi="Arial" w:cs="Arial"/>
        </w:rPr>
        <w:t xml:space="preserve">Opis zakładanych efektów </w:t>
      </w:r>
      <w:r w:rsidR="00F42551" w:rsidRPr="0098313D">
        <w:rPr>
          <w:rFonts w:ascii="Arial" w:hAnsi="Arial" w:cs="Arial"/>
        </w:rPr>
        <w:t>uczenia się</w:t>
      </w:r>
      <w:r w:rsidRPr="0098313D">
        <w:rPr>
          <w:rFonts w:ascii="Arial" w:hAnsi="Arial" w:cs="Arial"/>
        </w:rPr>
        <w:t xml:space="preserve"> uwzględnia uniwersalne charakterystyki pierwszego stopnia dla poziomów 6-</w:t>
      </w:r>
      <w:r w:rsidR="00395A54" w:rsidRPr="0098313D">
        <w:rPr>
          <w:rFonts w:ascii="Arial" w:hAnsi="Arial" w:cs="Arial"/>
        </w:rPr>
        <w:t>8</w:t>
      </w:r>
      <w:r w:rsidRPr="0098313D">
        <w:rPr>
          <w:rFonts w:ascii="Arial" w:hAnsi="Arial" w:cs="Arial"/>
        </w:rPr>
        <w:t xml:space="preserve"> określone w ustawie z dnia 22 grudnia 2015 r. o Zintegrowanym Systemie Kwalifikacji (</w:t>
      </w:r>
      <w:r w:rsidR="00B829E4" w:rsidRPr="0098313D">
        <w:rPr>
          <w:rFonts w:ascii="Arial" w:hAnsi="Arial" w:cs="Arial"/>
        </w:rPr>
        <w:t>tj.</w:t>
      </w:r>
      <w:r w:rsidR="00C31B91" w:rsidRPr="0098313D">
        <w:rPr>
          <w:rFonts w:ascii="Arial" w:hAnsi="Arial" w:cs="Arial"/>
        </w:rPr>
        <w:t xml:space="preserve">. </w:t>
      </w:r>
      <w:r w:rsidRPr="0098313D">
        <w:rPr>
          <w:rFonts w:ascii="Arial" w:hAnsi="Arial" w:cs="Arial"/>
        </w:rPr>
        <w:t>Dz. U. z 20</w:t>
      </w:r>
      <w:r w:rsidR="00C31B91" w:rsidRPr="0098313D">
        <w:rPr>
          <w:rFonts w:ascii="Arial" w:hAnsi="Arial" w:cs="Arial"/>
        </w:rPr>
        <w:t>20</w:t>
      </w:r>
      <w:r w:rsidRPr="0098313D">
        <w:rPr>
          <w:rFonts w:ascii="Arial" w:hAnsi="Arial" w:cs="Arial"/>
        </w:rPr>
        <w:t xml:space="preserve"> r., poz. </w:t>
      </w:r>
      <w:r w:rsidR="00C31B91" w:rsidRPr="0098313D">
        <w:rPr>
          <w:rFonts w:ascii="Arial" w:hAnsi="Arial" w:cs="Arial"/>
        </w:rPr>
        <w:t>226</w:t>
      </w:r>
      <w:r w:rsidR="00CE655F" w:rsidRPr="0098313D">
        <w:rPr>
          <w:rFonts w:ascii="Arial" w:hAnsi="Arial" w:cs="Arial"/>
        </w:rPr>
        <w:t>, ze zm.</w:t>
      </w:r>
      <w:r w:rsidRPr="0098313D">
        <w:rPr>
          <w:rFonts w:ascii="Arial" w:hAnsi="Arial" w:cs="Arial"/>
        </w:rPr>
        <w:t xml:space="preserve">) oraz charakterystyki drugiego stopnia określone w rozporządzeniu Ministra Nauki i Szkolnictwa Wyższego z dnia </w:t>
      </w:r>
      <w:r w:rsidR="006C1D1D" w:rsidRPr="0098313D">
        <w:rPr>
          <w:rFonts w:ascii="Arial" w:hAnsi="Arial" w:cs="Arial"/>
        </w:rPr>
        <w:t>14</w:t>
      </w:r>
      <w:r w:rsidR="00152386" w:rsidRPr="0098313D">
        <w:rPr>
          <w:rFonts w:ascii="Arial" w:hAnsi="Arial" w:cs="Arial"/>
        </w:rPr>
        <w:t xml:space="preserve"> listopada 2018</w:t>
      </w:r>
      <w:r w:rsidRPr="0098313D">
        <w:rPr>
          <w:rFonts w:ascii="Arial" w:hAnsi="Arial" w:cs="Arial"/>
        </w:rPr>
        <w:t xml:space="preserve"> r. w sprawie charakterystyk drugiego stopnia </w:t>
      </w:r>
      <w:r w:rsidR="00152386" w:rsidRPr="0098313D">
        <w:rPr>
          <w:rFonts w:ascii="Arial" w:hAnsi="Arial" w:cs="Arial"/>
        </w:rPr>
        <w:t>efektów uczenia się dla kwalifikacji na poziomach 6-8 Polskiej Ramy Kwalifikacji</w:t>
      </w:r>
      <w:r w:rsidR="00CE655F" w:rsidRPr="0098313D">
        <w:rPr>
          <w:rFonts w:ascii="Arial" w:hAnsi="Arial" w:cs="Arial"/>
        </w:rPr>
        <w:t xml:space="preserve"> (Dz. U. z 2018 r. poz. 2218)</w:t>
      </w:r>
      <w:r w:rsidRPr="0098313D">
        <w:rPr>
          <w:rFonts w:ascii="Arial" w:hAnsi="Arial" w:cs="Arial"/>
        </w:rPr>
        <w:t>.</w:t>
      </w:r>
    </w:p>
    <w:p w14:paraId="44FFD7D8" w14:textId="17ADE005" w:rsidR="00A81409" w:rsidRPr="009A7192" w:rsidRDefault="00A81409" w:rsidP="00A8140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34"/>
        <w:gridCol w:w="6663"/>
        <w:gridCol w:w="1984"/>
        <w:gridCol w:w="6521"/>
      </w:tblGrid>
      <w:tr w:rsidR="00F435D5" w:rsidRPr="009A7192" w14:paraId="533E7033" w14:textId="77777777" w:rsidTr="6E6F803D">
        <w:tc>
          <w:tcPr>
            <w:tcW w:w="1134" w:type="dxa"/>
            <w:vAlign w:val="center"/>
          </w:tcPr>
          <w:p w14:paraId="26084D04" w14:textId="77777777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>Symbole efektów kierunkowych</w:t>
            </w:r>
          </w:p>
        </w:tc>
        <w:tc>
          <w:tcPr>
            <w:tcW w:w="6663" w:type="dxa"/>
            <w:vAlign w:val="center"/>
          </w:tcPr>
          <w:p w14:paraId="277F5A3C" w14:textId="1E2C1587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 xml:space="preserve">Absolwent studiów </w:t>
            </w:r>
            <w:r w:rsidR="00B533B2" w:rsidRPr="0098313D">
              <w:rPr>
                <w:rFonts w:ascii="Arial" w:hAnsi="Arial" w:cs="Arial"/>
                <w:b/>
              </w:rPr>
              <w:t>podyplomowych</w:t>
            </w:r>
          </w:p>
        </w:tc>
        <w:tc>
          <w:tcPr>
            <w:tcW w:w="1984" w:type="dxa"/>
            <w:vAlign w:val="center"/>
          </w:tcPr>
          <w:p w14:paraId="2092B20E" w14:textId="516122FF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>Odniesienie do:</w:t>
            </w:r>
          </w:p>
          <w:p w14:paraId="7F784D8D" w14:textId="7979EA7B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>-uniwersalnych charakterystyk poziomów PRK</w:t>
            </w:r>
            <w:r w:rsidR="00E5557C" w:rsidRPr="0098313D">
              <w:rPr>
                <w:rFonts w:ascii="Arial" w:hAnsi="Arial" w:cs="Arial"/>
                <w:b/>
              </w:rPr>
              <w:t xml:space="preserve"> oraz</w:t>
            </w:r>
          </w:p>
          <w:p w14:paraId="41D1F41F" w14:textId="77190B1B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>-charakterystyk drugiego stopnia PRK</w:t>
            </w:r>
          </w:p>
          <w:p w14:paraId="5BB58A16" w14:textId="11E812CA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vAlign w:val="center"/>
          </w:tcPr>
          <w:p w14:paraId="5E7F431C" w14:textId="02B567AE" w:rsidR="00536C7E" w:rsidRPr="0098313D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98313D">
              <w:rPr>
                <w:rFonts w:ascii="Arial" w:hAnsi="Arial" w:cs="Arial"/>
                <w:b/>
              </w:rPr>
              <w:t>Przedmioty realizujące dany efekt</w:t>
            </w:r>
          </w:p>
        </w:tc>
      </w:tr>
      <w:tr w:rsidR="00536C7E" w:rsidRPr="009A7192" w14:paraId="5309D1A8" w14:textId="77777777" w:rsidTr="00B829E4">
        <w:trPr>
          <w:trHeight w:val="446"/>
        </w:trPr>
        <w:tc>
          <w:tcPr>
            <w:tcW w:w="16302" w:type="dxa"/>
            <w:gridSpan w:val="4"/>
            <w:shd w:val="clear" w:color="auto" w:fill="9CC2E5" w:themeFill="accent1" w:themeFillTint="99"/>
            <w:vAlign w:val="center"/>
          </w:tcPr>
          <w:p w14:paraId="66A4958B" w14:textId="00F0BCF4" w:rsidR="00536C7E" w:rsidRPr="001D3924" w:rsidRDefault="001D3924" w:rsidP="000E5D35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       </w:t>
            </w:r>
            <w:r w:rsidR="00536C7E" w:rsidRPr="001D3924">
              <w:rPr>
                <w:rFonts w:ascii="Arial" w:hAnsi="Arial" w:cs="Arial"/>
                <w:b/>
                <w:lang w:val="en-GB"/>
              </w:rPr>
              <w:t>WIEDZA</w:t>
            </w:r>
          </w:p>
        </w:tc>
      </w:tr>
      <w:tr w:rsidR="00F435D5" w:rsidRPr="009A7192" w14:paraId="74BA8DBA" w14:textId="77777777" w:rsidTr="6E6F803D">
        <w:tc>
          <w:tcPr>
            <w:tcW w:w="1134" w:type="dxa"/>
            <w:vAlign w:val="center"/>
          </w:tcPr>
          <w:p w14:paraId="37AFA659" w14:textId="745EA806" w:rsidR="00BF211A" w:rsidRPr="00B829E4" w:rsidRDefault="00BF211A" w:rsidP="00576CE5">
            <w:pPr>
              <w:rPr>
                <w:rFonts w:ascii="Arial" w:hAnsi="Arial" w:cs="Arial"/>
                <w:rPrChange w:id="1" w:author="Edyta Minga-Fedde" w:date="2025-04-28T07:40:00Z" w16du:dateUtc="2025-04-28T05:40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2" w:author="Edyta Minga-Fedde" w:date="2025-04-28T07:40:00Z" w16du:dateUtc="2025-04-28T05:40:00Z">
                  <w:rPr>
                    <w:rFonts w:ascii="Calibri" w:hAnsi="Calibri" w:cs="Calibri"/>
                  </w:rPr>
                </w:rPrChange>
              </w:rPr>
              <w:t>K_W01</w:t>
            </w:r>
          </w:p>
        </w:tc>
        <w:tc>
          <w:tcPr>
            <w:tcW w:w="6663" w:type="dxa"/>
            <w:vAlign w:val="center"/>
          </w:tcPr>
          <w:p w14:paraId="688D6A17" w14:textId="2640AEAB" w:rsidR="00BF211A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3" w:author="Edyta Minga-Fedde" w:date="2025-04-28T07:40:00Z" w16du:dateUtc="2025-04-28T05:40:00Z">
                  <w:rPr/>
                </w:rPrChange>
              </w:rPr>
              <w:t>Zna fakty i teorie o źródłach i miejscu psychologii w systemie nauk oraz jej przedmiotowych i metodologicznych powiązaniach z innymi dyscyplinami nauk</w:t>
            </w:r>
          </w:p>
        </w:tc>
        <w:tc>
          <w:tcPr>
            <w:tcW w:w="1984" w:type="dxa"/>
            <w:vMerge w:val="restart"/>
            <w:vAlign w:val="center"/>
          </w:tcPr>
          <w:p w14:paraId="67127884" w14:textId="77777777" w:rsidR="00BF211A" w:rsidRPr="00B829E4" w:rsidRDefault="00BF211A" w:rsidP="00BF211A">
            <w:pPr>
              <w:jc w:val="center"/>
              <w:rPr>
                <w:rFonts w:ascii="Arial" w:hAnsi="Arial" w:cs="Arial"/>
                <w:rPrChange w:id="4" w:author="Edyta Minga-Fedde" w:date="2025-04-28T07:40:00Z" w16du:dateUtc="2025-04-28T05:40:00Z">
                  <w:rPr>
                    <w:rFonts w:ascii="Cambria" w:hAnsi="Cambria"/>
                  </w:rPr>
                </w:rPrChange>
              </w:rPr>
            </w:pPr>
            <w:r w:rsidRPr="00B829E4">
              <w:rPr>
                <w:rFonts w:ascii="Arial" w:hAnsi="Arial" w:cs="Arial"/>
                <w:b/>
                <w:bCs/>
                <w:rPrChange w:id="5" w:author="Edyta Minga-Fedde" w:date="2025-04-28T07:40:00Z" w16du:dateUtc="2025-04-28T05:40:00Z">
                  <w:rPr>
                    <w:b/>
                    <w:bCs/>
                  </w:rPr>
                </w:rPrChange>
              </w:rPr>
              <w:t>P7S_WG</w:t>
            </w:r>
          </w:p>
          <w:p w14:paraId="142BD252" w14:textId="4CE9DCB7" w:rsidR="00BF211A" w:rsidRPr="00B829E4" w:rsidRDefault="00BF211A" w:rsidP="00BF21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5CE736CD" w14:textId="77777777" w:rsidR="00BF211A" w:rsidRPr="001D3924" w:rsidRDefault="00BF211A" w:rsidP="00BF211A">
            <w:pPr>
              <w:rPr>
                <w:rFonts w:ascii="Arial" w:hAnsi="Arial" w:cs="Arial"/>
                <w:rPrChange w:id="6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7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Psychologiczna diagnostyka kliniczna</w:t>
            </w:r>
          </w:p>
          <w:p w14:paraId="2D2E4884" w14:textId="77777777" w:rsidR="00BF211A" w:rsidRPr="001D3924" w:rsidRDefault="00BF211A" w:rsidP="00BF211A">
            <w:pPr>
              <w:rPr>
                <w:rFonts w:ascii="Arial" w:hAnsi="Arial" w:cs="Arial"/>
                <w:rPrChange w:id="8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9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  <w:rPrChange w:id="10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1D3924">
              <w:rPr>
                <w:rFonts w:ascii="Arial" w:hAnsi="Arial" w:cs="Arial"/>
                <w:rPrChange w:id="11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63A0B4F6" w14:textId="77777777" w:rsidR="00BF211A" w:rsidRPr="001D3924" w:rsidRDefault="00BF211A" w:rsidP="00BF211A">
            <w:pPr>
              <w:rPr>
                <w:rFonts w:ascii="Arial" w:hAnsi="Arial" w:cs="Arial"/>
                <w:rPrChange w:id="12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13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Diagnoza systemu rodzinnego</w:t>
            </w:r>
          </w:p>
          <w:p w14:paraId="274B265F" w14:textId="77777777" w:rsidR="00BF211A" w:rsidRPr="001D3924" w:rsidRDefault="00BF211A" w:rsidP="00BF211A">
            <w:pPr>
              <w:rPr>
                <w:rFonts w:ascii="Arial" w:hAnsi="Arial" w:cs="Arial"/>
                <w:rPrChange w:id="14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15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Całościowe zaburzenia rozwoju - diagnostyka</w:t>
            </w:r>
          </w:p>
          <w:p w14:paraId="090BDEA9" w14:textId="77777777" w:rsidR="00BF211A" w:rsidRPr="001D3924" w:rsidRDefault="00BF211A" w:rsidP="00BF211A">
            <w:pPr>
              <w:rPr>
                <w:rFonts w:ascii="Arial" w:hAnsi="Arial" w:cs="Arial"/>
                <w:rPrChange w:id="16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17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Narzędzia diagnostyki psychologicznej w psychologii zdrowia</w:t>
            </w:r>
          </w:p>
          <w:p w14:paraId="2769AC33" w14:textId="77777777" w:rsidR="00BF211A" w:rsidRPr="001D3924" w:rsidRDefault="00BF211A" w:rsidP="00BF211A">
            <w:pPr>
              <w:rPr>
                <w:rFonts w:ascii="Arial" w:hAnsi="Arial" w:cs="Arial"/>
                <w:rPrChange w:id="18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</w:pPr>
            <w:r w:rsidRPr="001D3924">
              <w:rPr>
                <w:rFonts w:ascii="Arial" w:hAnsi="Arial" w:cs="Arial"/>
                <w:rPrChange w:id="19" w:author="Edyta Minga-Fedde" w:date="2025-04-28T07:40:00Z" w16du:dateUtc="2025-04-28T05:40:00Z">
                  <w:rPr>
                    <w:sz w:val="18"/>
                    <w:szCs w:val="18"/>
                  </w:rPr>
                </w:rPrChange>
              </w:rPr>
              <w:t>Diagnostyka neuropsychologiczna dzieci</w:t>
            </w:r>
          </w:p>
          <w:p w14:paraId="05E31C1F" w14:textId="77777777" w:rsidR="00BF211A" w:rsidRPr="00B829E4" w:rsidRDefault="00BF211A" w:rsidP="00576CE5">
            <w:pPr>
              <w:rPr>
                <w:rFonts w:ascii="Arial" w:hAnsi="Arial" w:cs="Arial"/>
                <w:lang w:val="en-GB"/>
              </w:rPr>
            </w:pPr>
          </w:p>
        </w:tc>
      </w:tr>
      <w:tr w:rsidR="00F435D5" w:rsidRPr="009A7192" w14:paraId="5FD8F87E" w14:textId="77777777" w:rsidTr="6E6F803D">
        <w:tc>
          <w:tcPr>
            <w:tcW w:w="1134" w:type="dxa"/>
            <w:vAlign w:val="center"/>
          </w:tcPr>
          <w:p w14:paraId="33DC08D0" w14:textId="474781BA" w:rsidR="00BF211A" w:rsidRPr="00B829E4" w:rsidRDefault="00BF211A" w:rsidP="00576CE5">
            <w:pPr>
              <w:rPr>
                <w:rFonts w:ascii="Arial" w:hAnsi="Arial" w:cs="Arial"/>
                <w:rPrChange w:id="20" w:author="Edyta Minga-Fedde" w:date="2025-04-28T07:40:00Z" w16du:dateUtc="2025-04-28T05:40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21" w:author="Edyta Minga-Fedde" w:date="2025-04-28T07:40:00Z" w16du:dateUtc="2025-04-28T05:40:00Z">
                  <w:rPr>
                    <w:rFonts w:ascii="Calibri" w:hAnsi="Calibri" w:cs="Calibri"/>
                  </w:rPr>
                </w:rPrChange>
              </w:rPr>
              <w:t>K_W02</w:t>
            </w:r>
          </w:p>
        </w:tc>
        <w:tc>
          <w:tcPr>
            <w:tcW w:w="6663" w:type="dxa"/>
            <w:vAlign w:val="center"/>
          </w:tcPr>
          <w:p w14:paraId="2517D35E" w14:textId="0F3446C2" w:rsidR="00BF211A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22" w:author="Edyta Minga-Fedde" w:date="2025-04-28T07:40:00Z" w16du:dateUtc="2025-04-28T05:40:00Z">
                  <w:rPr/>
                </w:rPrChange>
              </w:rPr>
              <w:t>Zna w sposób uporządkowany, pogłębiony i rozszerzony problematykę z zakresu diagnostyki psychologicznej, zorientowaną na zastosowania praktyczne w sferze działalności</w:t>
            </w:r>
          </w:p>
        </w:tc>
        <w:tc>
          <w:tcPr>
            <w:tcW w:w="1984" w:type="dxa"/>
            <w:vMerge/>
            <w:vAlign w:val="center"/>
          </w:tcPr>
          <w:p w14:paraId="1E148010" w14:textId="59E9BF5D" w:rsidR="00BF211A" w:rsidRPr="00B829E4" w:rsidRDefault="00BF211A" w:rsidP="00BF21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60F9400F" w14:textId="77777777" w:rsidR="00BF211A" w:rsidRPr="00B829E4" w:rsidRDefault="00BF211A" w:rsidP="00BF211A">
            <w:pPr>
              <w:rPr>
                <w:rFonts w:ascii="Arial" w:hAnsi="Arial" w:cs="Arial"/>
                <w:rPrChange w:id="2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Psychologiczna diagnostyka kliniczna</w:t>
            </w:r>
          </w:p>
          <w:p w14:paraId="551B6128" w14:textId="77777777" w:rsidR="00BF211A" w:rsidRPr="00B829E4" w:rsidRDefault="00BF211A" w:rsidP="00BF211A">
            <w:pPr>
              <w:rPr>
                <w:rFonts w:ascii="Arial" w:hAnsi="Arial" w:cs="Arial"/>
                <w:rPrChange w:id="2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Kompleksowy model diagnozy przyczyn trudności szkolnych – kryteria diagnostyczne</w:t>
            </w:r>
          </w:p>
          <w:p w14:paraId="166B0FFA" w14:textId="77777777" w:rsidR="00BF211A" w:rsidRPr="00B829E4" w:rsidRDefault="00BF211A" w:rsidP="00BF211A">
            <w:pPr>
              <w:rPr>
                <w:rFonts w:ascii="Arial" w:hAnsi="Arial" w:cs="Arial"/>
                <w:rPrChange w:id="2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lastRenderedPageBreak/>
              <w:t xml:space="preserve">Diagnoza rozwoju małego dziecka w warunkach poradni </w:t>
            </w:r>
            <w:proofErr w:type="spellStart"/>
            <w:r w:rsidRPr="00B829E4">
              <w:rPr>
                <w:rFonts w:ascii="Arial" w:hAnsi="Arial" w:cs="Arial"/>
                <w:rPrChange w:id="2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3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pedagogicznej – przegląd narzędzi diagnostycznych</w:t>
            </w:r>
          </w:p>
          <w:p w14:paraId="2450B87F" w14:textId="77777777" w:rsidR="00BF211A" w:rsidRPr="00B829E4" w:rsidRDefault="00BF211A" w:rsidP="00BF211A">
            <w:pPr>
              <w:rPr>
                <w:rFonts w:ascii="Arial" w:hAnsi="Arial" w:cs="Arial"/>
                <w:rPrChange w:id="3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3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dziecka w kontekście gotowości szkolnej oraz ryzyka specyficznych trudności w nauce</w:t>
            </w:r>
          </w:p>
          <w:p w14:paraId="47C2AF56" w14:textId="77777777" w:rsidR="00BF211A" w:rsidRPr="00B829E4" w:rsidRDefault="00BF211A" w:rsidP="00BF211A">
            <w:pPr>
              <w:rPr>
                <w:rFonts w:ascii="Arial" w:hAnsi="Arial" w:cs="Arial"/>
                <w:rPrChange w:id="3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3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Diagnoza specyficznych trudności w czytaniu i pisaniu w poradnictwie </w:t>
            </w:r>
            <w:proofErr w:type="spellStart"/>
            <w:r w:rsidRPr="00B829E4">
              <w:rPr>
                <w:rFonts w:ascii="Arial" w:hAnsi="Arial" w:cs="Arial"/>
                <w:rPrChange w:id="3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3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12CD4FDC" w14:textId="77777777" w:rsidR="00BF211A" w:rsidRPr="00B829E4" w:rsidRDefault="00BF211A" w:rsidP="00BF211A">
            <w:pPr>
              <w:rPr>
                <w:rFonts w:ascii="Arial" w:hAnsi="Arial" w:cs="Arial"/>
                <w:rPrChange w:id="3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3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nadpobudliwości psychoruchowej</w:t>
            </w:r>
          </w:p>
          <w:p w14:paraId="697D67B0" w14:textId="77777777" w:rsidR="00BF211A" w:rsidRPr="00B829E4" w:rsidRDefault="00BF211A" w:rsidP="00BF211A">
            <w:pPr>
              <w:rPr>
                <w:rFonts w:ascii="Arial" w:hAnsi="Arial" w:cs="Arial"/>
                <w:rPrChange w:id="3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4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Funkcjonalna psychologiczna diagnoza w poradnictwie </w:t>
            </w:r>
            <w:proofErr w:type="spellStart"/>
            <w:r w:rsidRPr="00B829E4">
              <w:rPr>
                <w:rFonts w:ascii="Arial" w:hAnsi="Arial" w:cs="Arial"/>
                <w:rPrChange w:id="4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4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0AFFB0B2" w14:textId="77777777" w:rsidR="00BF211A" w:rsidRPr="00B829E4" w:rsidRDefault="00BF211A" w:rsidP="00BF211A">
            <w:pPr>
              <w:rPr>
                <w:rFonts w:ascii="Arial" w:hAnsi="Arial" w:cs="Arial"/>
                <w:rPrChange w:id="4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4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inteligencji dzieci i młodzieży</w:t>
            </w:r>
          </w:p>
          <w:p w14:paraId="0E2A4368" w14:textId="77777777" w:rsidR="00BF211A" w:rsidRPr="00B829E4" w:rsidRDefault="00BF211A" w:rsidP="00BF211A">
            <w:pPr>
              <w:rPr>
                <w:rFonts w:ascii="Arial" w:hAnsi="Arial" w:cs="Arial"/>
                <w:rPrChange w:id="4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4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Całościowe zaburzenia rozwoju – diagnostyka</w:t>
            </w:r>
          </w:p>
          <w:p w14:paraId="06689CBD" w14:textId="77777777" w:rsidR="00BF211A" w:rsidRPr="00B829E4" w:rsidRDefault="00BF211A" w:rsidP="00BF211A">
            <w:pPr>
              <w:rPr>
                <w:rFonts w:ascii="Arial" w:hAnsi="Arial" w:cs="Arial"/>
                <w:rPrChange w:id="4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4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Prowadzenie i formułowanie psychologicznej diagnozy klinicznej</w:t>
            </w:r>
          </w:p>
          <w:p w14:paraId="7651BBB9" w14:textId="77777777" w:rsidR="00BF211A" w:rsidRPr="00B829E4" w:rsidRDefault="00BF211A" w:rsidP="00BF211A">
            <w:pPr>
              <w:rPr>
                <w:rFonts w:ascii="Arial" w:hAnsi="Arial" w:cs="Arial"/>
                <w:rPrChange w:id="4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5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Diagnostyka uzależnień</w:t>
            </w:r>
          </w:p>
          <w:p w14:paraId="389BA9D5" w14:textId="77777777" w:rsidR="00BF211A" w:rsidRPr="00B829E4" w:rsidRDefault="00BF211A" w:rsidP="00BF211A">
            <w:pPr>
              <w:rPr>
                <w:rFonts w:ascii="Arial" w:hAnsi="Arial" w:cs="Arial"/>
                <w:rPrChange w:id="5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5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Diagnostyka zaburzeń osobowości</w:t>
            </w:r>
          </w:p>
          <w:p w14:paraId="46CF3382" w14:textId="77777777" w:rsidR="00BF211A" w:rsidRPr="00B829E4" w:rsidRDefault="00BF211A" w:rsidP="00BF211A">
            <w:pPr>
              <w:rPr>
                <w:rFonts w:ascii="Arial" w:hAnsi="Arial" w:cs="Arial"/>
                <w:rPrChange w:id="5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5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Proces diagnostyczny w neuropsychologii klinicznej</w:t>
            </w:r>
          </w:p>
          <w:p w14:paraId="15F7E7FB" w14:textId="77777777" w:rsidR="00BF211A" w:rsidRPr="00B829E4" w:rsidRDefault="00BF211A" w:rsidP="00BF211A">
            <w:pPr>
              <w:rPr>
                <w:rFonts w:ascii="Arial" w:hAnsi="Arial" w:cs="Arial"/>
                <w:rPrChange w:id="5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5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Neuropsychologiczna diagnostyka różnicowa zespołów otępiennych</w:t>
            </w:r>
          </w:p>
          <w:p w14:paraId="628B5548" w14:textId="77777777" w:rsidR="00BF211A" w:rsidRPr="00B829E4" w:rsidRDefault="00BF211A" w:rsidP="00BF211A">
            <w:pPr>
              <w:rPr>
                <w:rFonts w:ascii="Arial" w:hAnsi="Arial" w:cs="Arial"/>
                <w:rPrChange w:id="5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5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Diagnostyka neuropsychologiczna w neurologii i psychiatrii</w:t>
            </w:r>
          </w:p>
          <w:p w14:paraId="6F104FF9" w14:textId="1653A7D7" w:rsidR="00BF211A" w:rsidRPr="00B829E4" w:rsidRDefault="00BF211A" w:rsidP="00BF211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59" w:author="Edyta Minga-Fedde" w:date="2025-04-28T07:41:00Z" w16du:dateUtc="2025-04-28T05:41:00Z">
                  <w:rPr>
                    <w:rFonts w:ascii="Calibri" w:hAnsi="Calibri" w:cs="Calibri"/>
                    <w:sz w:val="18"/>
                    <w:szCs w:val="18"/>
                  </w:rPr>
                </w:rPrChange>
              </w:rPr>
              <w:t>Diagnostyka psychologiczna w rehabilitacji genetycznych chorób rzadkich</w:t>
            </w:r>
          </w:p>
        </w:tc>
      </w:tr>
      <w:tr w:rsidR="00F435D5" w:rsidRPr="009A7192" w14:paraId="478F3224" w14:textId="77777777" w:rsidTr="6E6F803D">
        <w:tc>
          <w:tcPr>
            <w:tcW w:w="1134" w:type="dxa"/>
            <w:vAlign w:val="center"/>
          </w:tcPr>
          <w:p w14:paraId="21C1EF7D" w14:textId="07C728E7" w:rsidR="00BF211A" w:rsidRPr="00B829E4" w:rsidRDefault="00BF211A" w:rsidP="00576CE5">
            <w:pPr>
              <w:rPr>
                <w:rFonts w:ascii="Arial" w:hAnsi="Arial" w:cs="Arial"/>
                <w:rPrChange w:id="60" w:author="Edyta Minga-Fedde" w:date="2025-04-28T07:41:00Z" w16du:dateUtc="2025-04-28T05:41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61" w:author="Edyta Minga-Fedde" w:date="2025-04-28T07:41:00Z" w16du:dateUtc="2025-04-28T05:41:00Z">
                  <w:rPr>
                    <w:rFonts w:ascii="Calibri" w:hAnsi="Calibri" w:cs="Calibri"/>
                  </w:rPr>
                </w:rPrChange>
              </w:rPr>
              <w:lastRenderedPageBreak/>
              <w:t>K_W03</w:t>
            </w:r>
          </w:p>
        </w:tc>
        <w:tc>
          <w:tcPr>
            <w:tcW w:w="6663" w:type="dxa"/>
            <w:vAlign w:val="center"/>
          </w:tcPr>
          <w:p w14:paraId="280D4F99" w14:textId="245280CD" w:rsidR="00BF211A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62" w:author="Edyta Minga-Fedde" w:date="2025-04-28T07:41:00Z" w16du:dateUtc="2025-04-28T05:41:00Z">
                  <w:rPr/>
                </w:rPrChange>
              </w:rPr>
              <w:t>Zna na poziomie rozszerzonym terminologię z zakresu diagnostyki psychologicznej oraz związaną z wybraną sferą działalności praktycznej</w:t>
            </w:r>
          </w:p>
        </w:tc>
        <w:tc>
          <w:tcPr>
            <w:tcW w:w="1984" w:type="dxa"/>
            <w:vMerge/>
            <w:vAlign w:val="center"/>
          </w:tcPr>
          <w:p w14:paraId="21B37B79" w14:textId="7A4CF1EC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08514DF7" w14:textId="77777777" w:rsidR="009727B3" w:rsidRPr="00B829E4" w:rsidRDefault="009727B3" w:rsidP="009727B3">
            <w:pPr>
              <w:rPr>
                <w:rFonts w:ascii="Arial" w:hAnsi="Arial" w:cs="Arial"/>
                <w:rPrChange w:id="6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6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Etyczne problemy związane z diagnostyką psychologiczną</w:t>
            </w:r>
          </w:p>
          <w:p w14:paraId="7D114EA8" w14:textId="11A45F32" w:rsidR="00BF211A" w:rsidRPr="00B829E4" w:rsidRDefault="00BF211A" w:rsidP="00BF211A">
            <w:pPr>
              <w:rPr>
                <w:rFonts w:ascii="Arial" w:hAnsi="Arial" w:cs="Arial"/>
                <w:rPrChange w:id="6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6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Psychologiczna diagnostyka kliniczna</w:t>
            </w:r>
          </w:p>
          <w:p w14:paraId="1C0386C2" w14:textId="77777777" w:rsidR="00BF211A" w:rsidRPr="00B829E4" w:rsidRDefault="00BF211A" w:rsidP="00BF211A">
            <w:pPr>
              <w:rPr>
                <w:rFonts w:ascii="Arial" w:hAnsi="Arial" w:cs="Arial"/>
                <w:rPrChange w:id="6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6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Kompleksowy model diagnozy przyczyn trudności szkolnych – kryteria diagnostyczne</w:t>
            </w:r>
          </w:p>
          <w:p w14:paraId="4E55808A" w14:textId="77777777" w:rsidR="00BF211A" w:rsidRPr="00B829E4" w:rsidRDefault="00BF211A" w:rsidP="00BF211A">
            <w:pPr>
              <w:rPr>
                <w:rFonts w:ascii="Arial" w:hAnsi="Arial" w:cs="Arial"/>
                <w:rPrChange w:id="6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7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Diagnoza rozwoju małego dziecka w warunkach poradni </w:t>
            </w:r>
            <w:proofErr w:type="spellStart"/>
            <w:r w:rsidRPr="00B829E4">
              <w:rPr>
                <w:rFonts w:ascii="Arial" w:hAnsi="Arial" w:cs="Arial"/>
                <w:rPrChange w:id="7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7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pedagogicznej – przegląd narzędzi diagnostycznych</w:t>
            </w:r>
          </w:p>
          <w:p w14:paraId="41311396" w14:textId="77777777" w:rsidR="00BF211A" w:rsidRPr="00B829E4" w:rsidRDefault="00BF211A" w:rsidP="00BF211A">
            <w:pPr>
              <w:rPr>
                <w:rFonts w:ascii="Arial" w:hAnsi="Arial" w:cs="Arial"/>
                <w:rPrChange w:id="7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7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dziecka w kontekście gotowości szkolnej oraz ryzyka specyficznych trudności w nauce</w:t>
            </w:r>
          </w:p>
          <w:p w14:paraId="12C93916" w14:textId="77777777" w:rsidR="00BF211A" w:rsidRPr="00B829E4" w:rsidRDefault="00BF211A" w:rsidP="00BF211A">
            <w:pPr>
              <w:rPr>
                <w:rFonts w:ascii="Arial" w:hAnsi="Arial" w:cs="Arial"/>
                <w:rPrChange w:id="7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7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Diagnoza specyficznych trudności w czytaniu i pisaniu w poradnictwie </w:t>
            </w:r>
            <w:proofErr w:type="spellStart"/>
            <w:r w:rsidRPr="00B829E4">
              <w:rPr>
                <w:rFonts w:ascii="Arial" w:hAnsi="Arial" w:cs="Arial"/>
                <w:rPrChange w:id="7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7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4C9FC16E" w14:textId="77777777" w:rsidR="00BF211A" w:rsidRPr="00B829E4" w:rsidRDefault="00BF211A" w:rsidP="00BF211A">
            <w:pPr>
              <w:rPr>
                <w:rFonts w:ascii="Arial" w:hAnsi="Arial" w:cs="Arial"/>
                <w:rPrChange w:id="7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8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inteligencji dzieci i młodzieży</w:t>
            </w:r>
          </w:p>
          <w:p w14:paraId="27CC7AE5" w14:textId="77777777" w:rsidR="00BF211A" w:rsidRPr="00B829E4" w:rsidRDefault="00BF211A" w:rsidP="00BF211A">
            <w:pPr>
              <w:rPr>
                <w:rFonts w:ascii="Arial" w:hAnsi="Arial" w:cs="Arial"/>
                <w:rPrChange w:id="8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8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nadpobudliwości psychoruchowej</w:t>
            </w:r>
          </w:p>
          <w:p w14:paraId="6A93662D" w14:textId="77777777" w:rsidR="00BF211A" w:rsidRPr="00B829E4" w:rsidRDefault="00BF211A" w:rsidP="00BF211A">
            <w:pPr>
              <w:rPr>
                <w:rFonts w:ascii="Arial" w:hAnsi="Arial" w:cs="Arial"/>
                <w:rPrChange w:id="8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8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lastRenderedPageBreak/>
              <w:t xml:space="preserve">Funkcjonalna psychologiczna diagnoza w poradnictwie </w:t>
            </w:r>
            <w:proofErr w:type="spellStart"/>
            <w:r w:rsidRPr="00B829E4">
              <w:rPr>
                <w:rFonts w:ascii="Arial" w:hAnsi="Arial" w:cs="Arial"/>
                <w:rPrChange w:id="8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8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33C3B506" w14:textId="77777777" w:rsidR="00BF211A" w:rsidRPr="00B829E4" w:rsidRDefault="00BF211A" w:rsidP="00BF211A">
            <w:pPr>
              <w:rPr>
                <w:rFonts w:ascii="Arial" w:hAnsi="Arial" w:cs="Arial"/>
                <w:rPrChange w:id="8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8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Zaburzenia rozwoju mowy – diagnostyka</w:t>
            </w:r>
          </w:p>
          <w:p w14:paraId="76047780" w14:textId="77777777" w:rsidR="00BF211A" w:rsidRPr="00B829E4" w:rsidRDefault="00BF211A" w:rsidP="00BF211A">
            <w:pPr>
              <w:rPr>
                <w:rFonts w:ascii="Arial" w:hAnsi="Arial" w:cs="Arial"/>
                <w:rPrChange w:id="8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9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Całościowe zaburzenia rozwoju – diagnostyka</w:t>
            </w:r>
          </w:p>
          <w:p w14:paraId="24695EEA" w14:textId="77777777" w:rsidR="00BF211A" w:rsidRPr="00B829E4" w:rsidRDefault="00BF211A" w:rsidP="00BF211A">
            <w:pPr>
              <w:rPr>
                <w:rFonts w:ascii="Arial" w:hAnsi="Arial" w:cs="Arial"/>
                <w:rPrChange w:id="9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9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Funkcjonalne opiniowanie psychologiczne w świetle obowiązujących przepisów</w:t>
            </w:r>
          </w:p>
          <w:p w14:paraId="796B02C2" w14:textId="77777777" w:rsidR="00BF211A" w:rsidRPr="00B829E4" w:rsidRDefault="00BF211A" w:rsidP="00BF211A">
            <w:pPr>
              <w:rPr>
                <w:rFonts w:ascii="Arial" w:hAnsi="Arial" w:cs="Arial"/>
                <w:rPrChange w:id="93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94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Diagnoza rozwoju małego dziecka 0-3 lat</w:t>
            </w:r>
          </w:p>
          <w:p w14:paraId="1955BED2" w14:textId="77777777" w:rsidR="00BF211A" w:rsidRPr="00B829E4" w:rsidRDefault="00BF211A" w:rsidP="00BF211A">
            <w:pPr>
              <w:rPr>
                <w:rFonts w:ascii="Arial" w:hAnsi="Arial" w:cs="Arial"/>
                <w:rPrChange w:id="95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96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Diagnostyka uzależnień</w:t>
            </w:r>
          </w:p>
          <w:p w14:paraId="098638F6" w14:textId="77777777" w:rsidR="00BF211A" w:rsidRPr="00B829E4" w:rsidRDefault="00BF211A" w:rsidP="00BF211A">
            <w:pPr>
              <w:rPr>
                <w:rFonts w:ascii="Arial" w:hAnsi="Arial" w:cs="Arial"/>
                <w:rPrChange w:id="97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98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Proces diagnostyczny w neuropsychologii klinicznej</w:t>
            </w:r>
          </w:p>
          <w:p w14:paraId="7D43F175" w14:textId="77777777" w:rsidR="00BF211A" w:rsidRPr="00B829E4" w:rsidRDefault="00BF211A" w:rsidP="00BF211A">
            <w:pPr>
              <w:rPr>
                <w:rFonts w:ascii="Arial" w:hAnsi="Arial" w:cs="Arial"/>
                <w:rPrChange w:id="99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00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Neuropsychologiczna diagnostyka różnicowa zespołów otępiennych</w:t>
            </w:r>
          </w:p>
          <w:p w14:paraId="32930945" w14:textId="77777777" w:rsidR="00BF211A" w:rsidRPr="00B829E4" w:rsidRDefault="00BF211A" w:rsidP="00BF211A">
            <w:pPr>
              <w:rPr>
                <w:rFonts w:ascii="Arial" w:hAnsi="Arial" w:cs="Arial"/>
                <w:rPrChange w:id="101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02" w:author="Edyta Minga-Fedde" w:date="2025-04-28T07:41:00Z" w16du:dateUtc="2025-04-28T05:41:00Z">
                  <w:rPr>
                    <w:sz w:val="18"/>
                    <w:szCs w:val="18"/>
                  </w:rPr>
                </w:rPrChange>
              </w:rPr>
              <w:t>Diagnostyka neuropsychologiczna w neurologii i psychiatrii</w:t>
            </w:r>
          </w:p>
          <w:p w14:paraId="7D949118" w14:textId="26D2AE50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442F2A38" w14:textId="77777777" w:rsidTr="6E6F803D">
        <w:tc>
          <w:tcPr>
            <w:tcW w:w="1134" w:type="dxa"/>
            <w:vAlign w:val="center"/>
          </w:tcPr>
          <w:p w14:paraId="5B83629F" w14:textId="7D21CA65" w:rsidR="00BF211A" w:rsidRPr="00B829E4" w:rsidRDefault="00BF211A" w:rsidP="00576CE5">
            <w:pPr>
              <w:rPr>
                <w:rFonts w:ascii="Arial" w:hAnsi="Arial" w:cs="Arial"/>
                <w:rPrChange w:id="103" w:author="Edyta Minga-Fedde" w:date="2025-04-28T07:42:00Z" w16du:dateUtc="2025-04-28T05:42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104" w:author="Edyta Minga-Fedde" w:date="2025-04-28T07:42:00Z" w16du:dateUtc="2025-04-28T05:42:00Z">
                  <w:rPr>
                    <w:rFonts w:ascii="Calibri" w:hAnsi="Calibri" w:cs="Calibri"/>
                  </w:rPr>
                </w:rPrChange>
              </w:rPr>
              <w:lastRenderedPageBreak/>
              <w:t>K_W04</w:t>
            </w:r>
          </w:p>
        </w:tc>
        <w:tc>
          <w:tcPr>
            <w:tcW w:w="6663" w:type="dxa"/>
            <w:vAlign w:val="center"/>
          </w:tcPr>
          <w:p w14:paraId="5A6B5BE8" w14:textId="01324E89" w:rsidR="00BF211A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105" w:author="Edyta Minga-Fedde" w:date="2025-04-28T07:42:00Z" w16du:dateUtc="2025-04-28T05:42:00Z">
                  <w:rPr/>
                </w:rPrChange>
              </w:rPr>
              <w:t xml:space="preserve">Zna ujęcia </w:t>
            </w:r>
            <w:r w:rsidR="005771BB" w:rsidRPr="00B829E4">
              <w:rPr>
                <w:rFonts w:ascii="Arial" w:hAnsi="Arial" w:cs="Arial"/>
                <w:rPrChange w:id="106" w:author="Edyta Minga-Fedde" w:date="2025-04-28T07:42:00Z" w16du:dateUtc="2025-04-28T05:42:00Z">
                  <w:rPr/>
                </w:rPrChange>
              </w:rPr>
              <w:t xml:space="preserve">teoretyczne </w:t>
            </w:r>
            <w:r w:rsidR="00DA0C04" w:rsidRPr="00B829E4">
              <w:rPr>
                <w:rFonts w:ascii="Arial" w:hAnsi="Arial" w:cs="Arial"/>
                <w:rPrChange w:id="107" w:author="Edyta Minga-Fedde" w:date="2025-04-28T07:42:00Z" w16du:dateUtc="2025-04-28T05:42:00Z">
                  <w:rPr/>
                </w:rPrChange>
              </w:rPr>
              <w:t xml:space="preserve">dotyczące </w:t>
            </w:r>
            <w:r w:rsidRPr="00B829E4">
              <w:rPr>
                <w:rFonts w:ascii="Arial" w:hAnsi="Arial" w:cs="Arial"/>
                <w:rPrChange w:id="108" w:author="Edyta Minga-Fedde" w:date="2025-04-28T07:42:00Z" w16du:dateUtc="2025-04-28T05:42:00Z">
                  <w:rPr/>
                </w:rPrChange>
              </w:rPr>
              <w:t>różnych rodzaj</w:t>
            </w:r>
            <w:r w:rsidR="00B829E4">
              <w:rPr>
                <w:rFonts w:ascii="Arial" w:hAnsi="Arial" w:cs="Arial"/>
              </w:rPr>
              <w:t>ów</w:t>
            </w:r>
            <w:r w:rsidRPr="00B829E4">
              <w:rPr>
                <w:rFonts w:ascii="Arial" w:hAnsi="Arial" w:cs="Arial"/>
                <w:rPrChange w:id="109" w:author="Edyta Minga-Fedde" w:date="2025-04-28T07:42:00Z" w16du:dateUtc="2025-04-28T05:42:00Z">
                  <w:rPr/>
                </w:rPrChange>
              </w:rPr>
              <w:t xml:space="preserve"> więzi społecznych (rodzinnych) oraz </w:t>
            </w:r>
            <w:r w:rsidR="00DA0C04" w:rsidRPr="00B829E4">
              <w:rPr>
                <w:rFonts w:ascii="Arial" w:hAnsi="Arial" w:cs="Arial"/>
                <w:rPrChange w:id="110" w:author="Edyta Minga-Fedde" w:date="2025-04-28T07:42:00Z" w16du:dateUtc="2025-04-28T05:42:00Z">
                  <w:rPr/>
                </w:rPrChange>
              </w:rPr>
              <w:t xml:space="preserve">posiada </w:t>
            </w:r>
            <w:r w:rsidRPr="00B829E4">
              <w:rPr>
                <w:rFonts w:ascii="Arial" w:hAnsi="Arial" w:cs="Arial"/>
                <w:rPrChange w:id="111" w:author="Edyta Minga-Fedde" w:date="2025-04-28T07:42:00Z" w16du:dateUtc="2025-04-28T05:42:00Z">
                  <w:rPr/>
                </w:rPrChange>
              </w:rPr>
              <w:t xml:space="preserve">wiedzę </w:t>
            </w:r>
            <w:r w:rsidR="00DA0C04" w:rsidRPr="00B829E4">
              <w:rPr>
                <w:rFonts w:ascii="Arial" w:hAnsi="Arial" w:cs="Arial"/>
                <w:rPrChange w:id="112" w:author="Edyta Minga-Fedde" w:date="2025-04-28T07:42:00Z" w16du:dateUtc="2025-04-28T05:42:00Z">
                  <w:rPr/>
                </w:rPrChange>
              </w:rPr>
              <w:t>odnoszącą się</w:t>
            </w:r>
            <w:r w:rsidRPr="00B829E4">
              <w:rPr>
                <w:rFonts w:ascii="Arial" w:hAnsi="Arial" w:cs="Arial"/>
                <w:rPrChange w:id="113" w:author="Edyta Minga-Fedde" w:date="2025-04-28T07:42:00Z" w16du:dateUtc="2025-04-28T05:42:00Z">
                  <w:rPr/>
                </w:rPrChange>
              </w:rPr>
              <w:t xml:space="preserve"> do wybranych kategorii więzi społecznych i rządzących nimi prawidłowościach</w:t>
            </w:r>
          </w:p>
        </w:tc>
        <w:tc>
          <w:tcPr>
            <w:tcW w:w="1984" w:type="dxa"/>
            <w:vMerge/>
            <w:vAlign w:val="center"/>
          </w:tcPr>
          <w:p w14:paraId="63B1AD91" w14:textId="704F4D79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2BFA8A50" w14:textId="77777777" w:rsidR="00BF211A" w:rsidRPr="00B829E4" w:rsidRDefault="00BF211A" w:rsidP="00BF211A">
            <w:pPr>
              <w:rPr>
                <w:rFonts w:ascii="Arial" w:hAnsi="Arial" w:cs="Arial"/>
                <w:rPrChange w:id="114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15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Kompleksowy model diagnozy przyczyn trudności szkolnych – kryteria diagnostyczne</w:t>
            </w:r>
          </w:p>
          <w:p w14:paraId="4598ED70" w14:textId="77777777" w:rsidR="00BF211A" w:rsidRPr="00B829E4" w:rsidRDefault="00BF211A" w:rsidP="00BF211A">
            <w:pPr>
              <w:rPr>
                <w:rFonts w:ascii="Arial" w:hAnsi="Arial" w:cs="Arial"/>
                <w:rPrChange w:id="116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17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 xml:space="preserve">Diagnoza rozwoju kompetencji matematycznych w szkole i poradni </w:t>
            </w:r>
            <w:proofErr w:type="spellStart"/>
            <w:r w:rsidRPr="00B829E4">
              <w:rPr>
                <w:rFonts w:ascii="Arial" w:hAnsi="Arial" w:cs="Arial"/>
                <w:rPrChange w:id="118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119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 xml:space="preserve"> – pedagogicznej</w:t>
            </w:r>
          </w:p>
          <w:p w14:paraId="16D9BB61" w14:textId="77777777" w:rsidR="00BF211A" w:rsidRPr="00B829E4" w:rsidRDefault="00BF211A" w:rsidP="00BF211A">
            <w:pPr>
              <w:rPr>
                <w:rFonts w:ascii="Arial" w:hAnsi="Arial" w:cs="Arial"/>
                <w:rPrChange w:id="120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21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Diagnoza inteligencji dzieci i młodzieży</w:t>
            </w:r>
          </w:p>
          <w:p w14:paraId="39F63BF9" w14:textId="77777777" w:rsidR="00BF211A" w:rsidRPr="00B829E4" w:rsidRDefault="00BF211A" w:rsidP="00BF211A">
            <w:pPr>
              <w:rPr>
                <w:rFonts w:ascii="Arial" w:hAnsi="Arial" w:cs="Arial"/>
                <w:rPrChange w:id="122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23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Diagnoza systemu rodzinnego</w:t>
            </w:r>
          </w:p>
          <w:p w14:paraId="3667A117" w14:textId="77777777" w:rsidR="00BF211A" w:rsidRPr="00B829E4" w:rsidRDefault="00BF211A" w:rsidP="00BF211A">
            <w:pPr>
              <w:rPr>
                <w:rFonts w:ascii="Arial" w:hAnsi="Arial" w:cs="Arial"/>
                <w:rPrChange w:id="124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25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Diagnoza rozwoju małego dziecka 0-3 lat</w:t>
            </w:r>
          </w:p>
          <w:p w14:paraId="409BBCD5" w14:textId="77777777" w:rsidR="00BF211A" w:rsidRPr="00B829E4" w:rsidRDefault="00BF211A" w:rsidP="00BF211A">
            <w:pPr>
              <w:rPr>
                <w:rFonts w:ascii="Arial" w:hAnsi="Arial" w:cs="Arial"/>
                <w:rPrChange w:id="126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27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Wybrane problemy neuropsychologii medycznej – diagnostyka zaburzeń behawioralnych w chorobach somatycznych</w:t>
            </w:r>
          </w:p>
          <w:p w14:paraId="31A80A2D" w14:textId="77777777" w:rsidR="00BF211A" w:rsidRPr="00B829E4" w:rsidRDefault="00BF211A" w:rsidP="00BF211A">
            <w:pPr>
              <w:rPr>
                <w:rFonts w:ascii="Arial" w:hAnsi="Arial" w:cs="Arial"/>
                <w:rPrChange w:id="128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29" w:author="Edyta Minga-Fedde" w:date="2025-04-28T07:42:00Z" w16du:dateUtc="2025-04-28T05:42:00Z">
                  <w:rPr>
                    <w:sz w:val="18"/>
                    <w:szCs w:val="18"/>
                  </w:rPr>
                </w:rPrChange>
              </w:rPr>
              <w:t>Diagnostyka neuropsychologiczna dzieci</w:t>
            </w:r>
          </w:p>
          <w:p w14:paraId="503CB66C" w14:textId="77777777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4673CF97" w14:textId="77777777" w:rsidTr="6E6F803D">
        <w:tc>
          <w:tcPr>
            <w:tcW w:w="1134" w:type="dxa"/>
            <w:vAlign w:val="center"/>
          </w:tcPr>
          <w:p w14:paraId="60739024" w14:textId="0842A0C5" w:rsidR="00BF211A" w:rsidRPr="00B829E4" w:rsidRDefault="00BF211A" w:rsidP="003600D9">
            <w:pPr>
              <w:rPr>
                <w:rFonts w:ascii="Arial" w:hAnsi="Arial" w:cs="Arial"/>
                <w:rPrChange w:id="130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131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  <w:t>K_W05</w:t>
            </w:r>
          </w:p>
        </w:tc>
        <w:tc>
          <w:tcPr>
            <w:tcW w:w="6663" w:type="dxa"/>
            <w:vAlign w:val="center"/>
          </w:tcPr>
          <w:p w14:paraId="4C6DA133" w14:textId="005FC563" w:rsidR="00BF211A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132" w:author="Edyta Minga-Fedde" w:date="2025-04-28T07:43:00Z" w16du:dateUtc="2025-04-28T05:43:00Z">
                  <w:rPr/>
                </w:rPrChange>
              </w:rPr>
              <w:t xml:space="preserve">Zna </w:t>
            </w:r>
            <w:r w:rsidR="00DA0C04" w:rsidRPr="00B829E4">
              <w:rPr>
                <w:rFonts w:ascii="Arial" w:hAnsi="Arial" w:cs="Arial"/>
                <w:rPrChange w:id="133" w:author="Edyta Minga-Fedde" w:date="2025-04-28T07:43:00Z" w16du:dateUtc="2025-04-28T05:43:00Z">
                  <w:rPr/>
                </w:rPrChange>
              </w:rPr>
              <w:t xml:space="preserve">na poziomie rozszerzonym </w:t>
            </w:r>
            <w:r w:rsidRPr="00B829E4">
              <w:rPr>
                <w:rFonts w:ascii="Arial" w:hAnsi="Arial" w:cs="Arial"/>
                <w:rPrChange w:id="134" w:author="Edyta Minga-Fedde" w:date="2025-04-28T07:43:00Z" w16du:dateUtc="2025-04-28T05:43:00Z">
                  <w:rPr/>
                </w:rPrChange>
              </w:rPr>
              <w:t>teori</w:t>
            </w:r>
            <w:r w:rsidR="00B829E4">
              <w:rPr>
                <w:rFonts w:ascii="Arial" w:hAnsi="Arial" w:cs="Arial"/>
              </w:rPr>
              <w:t>ę</w:t>
            </w:r>
            <w:r w:rsidRPr="00B829E4">
              <w:rPr>
                <w:rFonts w:ascii="Arial" w:hAnsi="Arial" w:cs="Arial"/>
                <w:rPrChange w:id="135" w:author="Edyta Minga-Fedde" w:date="2025-04-28T07:43:00Z" w16du:dateUtc="2025-04-28T05:43:00Z">
                  <w:rPr/>
                </w:rPrChange>
              </w:rPr>
              <w:t xml:space="preserve"> </w:t>
            </w:r>
            <w:r w:rsidR="00A81C3E" w:rsidRPr="00B829E4">
              <w:rPr>
                <w:rFonts w:ascii="Arial" w:hAnsi="Arial" w:cs="Arial"/>
                <w:rPrChange w:id="136" w:author="Edyta Minga-Fedde" w:date="2025-04-28T07:43:00Z" w16du:dateUtc="2025-04-28T05:43:00Z">
                  <w:rPr/>
                </w:rPrChange>
              </w:rPr>
              <w:t>dotyczące funkcjonowania</w:t>
            </w:r>
            <w:r w:rsidR="00DA0C04" w:rsidRPr="00B829E4">
              <w:rPr>
                <w:rFonts w:ascii="Arial" w:hAnsi="Arial" w:cs="Arial"/>
                <w:rPrChange w:id="137" w:author="Edyta Minga-Fedde" w:date="2025-04-28T07:43:00Z" w16du:dateUtc="2025-04-28T05:43:00Z">
                  <w:rPr/>
                </w:rPrChange>
              </w:rPr>
              <w:t xml:space="preserve"> </w:t>
            </w:r>
            <w:r w:rsidR="00A81C3E" w:rsidRPr="00B829E4">
              <w:rPr>
                <w:rFonts w:ascii="Arial" w:hAnsi="Arial" w:cs="Arial"/>
                <w:rPrChange w:id="138" w:author="Edyta Minga-Fedde" w:date="2025-04-28T07:43:00Z" w16du:dateUtc="2025-04-28T05:43:00Z">
                  <w:rPr/>
                </w:rPrChange>
              </w:rPr>
              <w:t>człowieka,</w:t>
            </w:r>
            <w:del w:id="139" w:author="Mariola Bidzan" w:date="2025-04-23T13:27:00Z" w16du:dateUtc="2025-04-23T11:27:00Z">
              <w:r w:rsidRPr="00B829E4" w:rsidDel="00A81C3E">
                <w:rPr>
                  <w:rFonts w:ascii="Arial" w:hAnsi="Arial" w:cs="Arial"/>
                  <w:rPrChange w:id="140" w:author="Edyta Minga-Fedde" w:date="2025-04-28T07:43:00Z" w16du:dateUtc="2025-04-28T05:43:00Z">
                    <w:rPr/>
                  </w:rPrChange>
                </w:rPr>
                <w:delText xml:space="preserve"> </w:delText>
              </w:r>
            </w:del>
            <w:r w:rsidR="00A81C3E" w:rsidRPr="00B829E4">
              <w:rPr>
                <w:rFonts w:ascii="Arial" w:hAnsi="Arial" w:cs="Arial"/>
                <w:rPrChange w:id="141" w:author="Edyta Minga-Fedde" w:date="2025-04-28T07:43:00Z" w16du:dateUtc="2025-04-28T05:43:00Z">
                  <w:rPr/>
                </w:rPrChange>
              </w:rPr>
              <w:t xml:space="preserve"> w</w:t>
            </w:r>
            <w:r w:rsidR="00B829E4">
              <w:rPr>
                <w:rFonts w:ascii="Arial" w:hAnsi="Arial" w:cs="Arial"/>
              </w:rPr>
              <w:t xml:space="preserve"> </w:t>
            </w:r>
            <w:r w:rsidR="00A81C3E" w:rsidRPr="00B829E4">
              <w:rPr>
                <w:rFonts w:ascii="Arial" w:hAnsi="Arial" w:cs="Arial"/>
                <w:rPrChange w:id="142" w:author="Edyta Minga-Fedde" w:date="2025-04-28T07:43:00Z" w16du:dateUtc="2025-04-28T05:43:00Z">
                  <w:rPr/>
                </w:rPrChange>
              </w:rPr>
              <w:t>tym</w:t>
            </w:r>
            <w:r w:rsidR="00DA0C04" w:rsidRPr="00B829E4">
              <w:rPr>
                <w:rFonts w:ascii="Arial" w:hAnsi="Arial" w:cs="Arial"/>
                <w:rPrChange w:id="143" w:author="Edyta Minga-Fedde" w:date="2025-04-28T07:43:00Z" w16du:dateUtc="2025-04-28T05:43:00Z">
                  <w:rPr/>
                </w:rPrChange>
              </w:rPr>
              <w:t xml:space="preserve"> teorie o </w:t>
            </w:r>
            <w:r w:rsidRPr="00B829E4">
              <w:rPr>
                <w:rFonts w:ascii="Arial" w:hAnsi="Arial" w:cs="Arial"/>
                <w:rPrChange w:id="144" w:author="Edyta Minga-Fedde" w:date="2025-04-28T07:43:00Z" w16du:dateUtc="2025-04-28T05:43:00Z">
                  <w:rPr/>
                </w:rPrChange>
              </w:rPr>
              <w:t xml:space="preserve">budowie i funkcji </w:t>
            </w:r>
            <w:r w:rsidR="00A81C3E" w:rsidRPr="00B829E4">
              <w:rPr>
                <w:rFonts w:ascii="Arial" w:hAnsi="Arial" w:cs="Arial"/>
                <w:rPrChange w:id="145" w:author="Edyta Minga-Fedde" w:date="2025-04-28T07:43:00Z" w16du:dateUtc="2025-04-28T05:43:00Z">
                  <w:rPr/>
                </w:rPrChange>
              </w:rPr>
              <w:t>organizmu niezbędne do rozumienia funkcjonowania osoby badanej podczas</w:t>
            </w:r>
            <w:r w:rsidR="00B829E4">
              <w:rPr>
                <w:rFonts w:ascii="Arial" w:hAnsi="Arial" w:cs="Arial"/>
              </w:rPr>
              <w:t xml:space="preserve"> </w:t>
            </w:r>
            <w:r w:rsidRPr="00B829E4">
              <w:rPr>
                <w:rFonts w:ascii="Arial" w:hAnsi="Arial" w:cs="Arial"/>
                <w:rPrChange w:id="146" w:author="Edyta Minga-Fedde" w:date="2025-04-28T07:43:00Z" w16du:dateUtc="2025-04-28T05:43:00Z">
                  <w:rPr/>
                </w:rPrChange>
              </w:rPr>
              <w:t xml:space="preserve">diagnostyki psychologicznej </w:t>
            </w:r>
            <w:r w:rsidR="005771BB" w:rsidRPr="00B829E4">
              <w:rPr>
                <w:rFonts w:ascii="Arial" w:hAnsi="Arial" w:cs="Arial"/>
                <w:rPrChange w:id="147" w:author="Edyta Minga-Fedde" w:date="2025-04-28T07:43:00Z" w16du:dateUtc="2025-04-28T05:43:00Z">
                  <w:rPr/>
                </w:rPrChange>
              </w:rPr>
              <w:t xml:space="preserve">w obszarze: </w:t>
            </w:r>
            <w:r w:rsidR="00B829E4">
              <w:rPr>
                <w:rFonts w:ascii="Arial" w:hAnsi="Arial" w:cs="Arial"/>
              </w:rPr>
              <w:t>e</w:t>
            </w:r>
            <w:r w:rsidRPr="00B829E4">
              <w:rPr>
                <w:rFonts w:ascii="Arial" w:hAnsi="Arial" w:cs="Arial"/>
                <w:rPrChange w:id="148" w:author="Edyta Minga-Fedde" w:date="2025-04-28T07:43:00Z" w16du:dateUtc="2025-04-28T05:43:00Z">
                  <w:rPr/>
                </w:rPrChange>
              </w:rPr>
              <w:t>dukacji, psychologii klinicznej i psychologii zdrowia oraz neuropsychologii klinicznej</w:t>
            </w:r>
          </w:p>
        </w:tc>
        <w:tc>
          <w:tcPr>
            <w:tcW w:w="1984" w:type="dxa"/>
            <w:vMerge/>
            <w:vAlign w:val="center"/>
          </w:tcPr>
          <w:p w14:paraId="24CDFF7D" w14:textId="5EB80893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2C39B887" w14:textId="77777777" w:rsidR="00BF211A" w:rsidRPr="00B829E4" w:rsidRDefault="00BF211A" w:rsidP="00BF211A">
            <w:pPr>
              <w:rPr>
                <w:rFonts w:ascii="Arial" w:hAnsi="Arial" w:cs="Arial"/>
                <w:rPrChange w:id="14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5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nadpobudliwości psychoruchowej</w:t>
            </w:r>
          </w:p>
          <w:p w14:paraId="3D68DECC" w14:textId="77777777" w:rsidR="00BF211A" w:rsidRPr="00B829E4" w:rsidRDefault="00BF211A" w:rsidP="00BF211A">
            <w:pPr>
              <w:rPr>
                <w:rFonts w:ascii="Arial" w:hAnsi="Arial" w:cs="Arial"/>
                <w:rPrChange w:id="15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5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Zaburzenia rozwoju mowy – diagnostyka</w:t>
            </w:r>
          </w:p>
          <w:p w14:paraId="7B380415" w14:textId="77777777" w:rsidR="00BF211A" w:rsidRPr="00B829E4" w:rsidRDefault="00BF211A" w:rsidP="00BF211A">
            <w:pPr>
              <w:rPr>
                <w:rFonts w:ascii="Arial" w:hAnsi="Arial" w:cs="Arial"/>
                <w:rPrChange w:id="15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5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Całościowe zaburzenia rozwoju – diagnostyka</w:t>
            </w:r>
          </w:p>
          <w:p w14:paraId="2F01A0E0" w14:textId="77777777" w:rsidR="00BF211A" w:rsidRPr="00B829E4" w:rsidRDefault="00BF211A" w:rsidP="00BF211A">
            <w:pPr>
              <w:rPr>
                <w:rFonts w:ascii="Arial" w:hAnsi="Arial" w:cs="Arial"/>
                <w:rPrChange w:id="15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5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Diagnostyka zaburzeń osobowości</w:t>
            </w:r>
          </w:p>
          <w:p w14:paraId="6C8585F7" w14:textId="77777777" w:rsidR="00BF211A" w:rsidRPr="00B829E4" w:rsidRDefault="00BF211A" w:rsidP="00BF211A">
            <w:pPr>
              <w:rPr>
                <w:rFonts w:ascii="Arial" w:hAnsi="Arial" w:cs="Arial"/>
                <w:rPrChange w:id="15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5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Proces diagnostyczny w neuropsychologii klinicznej</w:t>
            </w:r>
          </w:p>
          <w:p w14:paraId="597157B4" w14:textId="77777777" w:rsidR="00BF211A" w:rsidRPr="00B829E4" w:rsidRDefault="00BF211A" w:rsidP="00BF211A">
            <w:pPr>
              <w:rPr>
                <w:rFonts w:ascii="Arial" w:hAnsi="Arial" w:cs="Arial"/>
                <w:rPrChange w:id="15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6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Wybrane problemy neuropsychologii medycznej – diagnostyka zaburzeń behawioralnych w chorobach somatycznych</w:t>
            </w:r>
          </w:p>
          <w:p w14:paraId="6C3E81B5" w14:textId="77777777" w:rsidR="00BF211A" w:rsidRPr="00B829E4" w:rsidRDefault="00BF211A" w:rsidP="00BF211A">
            <w:pPr>
              <w:rPr>
                <w:rFonts w:ascii="Arial" w:hAnsi="Arial" w:cs="Arial"/>
                <w:rPrChange w:id="161" w:author="Edyta Minga-Fedde" w:date="2025-04-28T07:43:00Z" w16du:dateUtc="2025-04-28T05:43:00Z">
                  <w:rPr>
                    <w:rFonts w:ascii="Calibri" w:hAnsi="Calibri" w:cs="Calibri"/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62" w:author="Edyta Minga-Fedde" w:date="2025-04-28T07:43:00Z" w16du:dateUtc="2025-04-28T05:43:00Z">
                  <w:rPr>
                    <w:rFonts w:ascii="Calibri" w:hAnsi="Calibri" w:cs="Calibri"/>
                    <w:sz w:val="18"/>
                    <w:szCs w:val="18"/>
                  </w:rPr>
                </w:rPrChange>
              </w:rPr>
              <w:t>Diagnostyka psychologiczna w rehabilitacji genetycznych chorób rzadkich</w:t>
            </w:r>
          </w:p>
          <w:p w14:paraId="60660FAA" w14:textId="2E08FA0F" w:rsidR="00BF211A" w:rsidRPr="00B829E4" w:rsidRDefault="00BF211A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6150896C" w14:textId="77777777" w:rsidTr="6E6F803D">
        <w:tc>
          <w:tcPr>
            <w:tcW w:w="1134" w:type="dxa"/>
            <w:vAlign w:val="center"/>
          </w:tcPr>
          <w:p w14:paraId="63EF9DBC" w14:textId="4C36568E" w:rsidR="00536C7E" w:rsidRPr="00B829E4" w:rsidRDefault="006B4C1E" w:rsidP="003600D9">
            <w:pPr>
              <w:rPr>
                <w:rFonts w:ascii="Arial" w:hAnsi="Arial" w:cs="Arial"/>
                <w:rPrChange w:id="163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164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  <w:lastRenderedPageBreak/>
              <w:t>K_</w:t>
            </w:r>
            <w:r w:rsidR="00536C7E" w:rsidRPr="00B829E4">
              <w:rPr>
                <w:rFonts w:ascii="Arial" w:hAnsi="Arial" w:cs="Arial"/>
                <w:rPrChange w:id="165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  <w:t>W06</w:t>
            </w:r>
          </w:p>
        </w:tc>
        <w:tc>
          <w:tcPr>
            <w:tcW w:w="6663" w:type="dxa"/>
            <w:vAlign w:val="center"/>
          </w:tcPr>
          <w:p w14:paraId="7A8312E1" w14:textId="2514D741" w:rsidR="00536C7E" w:rsidRPr="00B829E4" w:rsidRDefault="00BF211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166" w:author="Edyta Minga-Fedde" w:date="2025-04-28T07:43:00Z" w16du:dateUtc="2025-04-28T05:43:00Z">
                  <w:rPr/>
                </w:rPrChange>
              </w:rPr>
              <w:t>Zna zagadnienia o</w:t>
            </w:r>
            <w:r w:rsidR="00DA0C04" w:rsidRPr="00B829E4">
              <w:rPr>
                <w:rFonts w:ascii="Arial" w:hAnsi="Arial" w:cs="Arial"/>
                <w:rPrChange w:id="167" w:author="Edyta Minga-Fedde" w:date="2025-04-28T07:43:00Z" w16du:dateUtc="2025-04-28T05:43:00Z">
                  <w:rPr/>
                </w:rPrChange>
              </w:rPr>
              <w:t>dnoszące się do</w:t>
            </w:r>
            <w:r w:rsidRPr="00B829E4">
              <w:rPr>
                <w:rFonts w:ascii="Arial" w:hAnsi="Arial" w:cs="Arial"/>
                <w:rPrChange w:id="168" w:author="Edyta Minga-Fedde" w:date="2025-04-28T07:43:00Z" w16du:dateUtc="2025-04-28T05:43:00Z">
                  <w:rPr/>
                </w:rPrChange>
              </w:rPr>
              <w:t xml:space="preserve"> cel</w:t>
            </w:r>
            <w:r w:rsidR="00B829E4">
              <w:rPr>
                <w:rFonts w:ascii="Arial" w:hAnsi="Arial" w:cs="Arial"/>
              </w:rPr>
              <w:t>ów</w:t>
            </w:r>
            <w:r w:rsidRPr="00B829E4">
              <w:rPr>
                <w:rFonts w:ascii="Arial" w:hAnsi="Arial" w:cs="Arial"/>
                <w:rPrChange w:id="169" w:author="Edyta Minga-Fedde" w:date="2025-04-28T07:43:00Z" w16du:dateUtc="2025-04-28T05:43:00Z">
                  <w:rPr/>
                </w:rPrChange>
              </w:rPr>
              <w:t>, organizacji i funkcjonowaniu instytucji związanych z diagnostyką psychologiczną</w:t>
            </w:r>
          </w:p>
        </w:tc>
        <w:tc>
          <w:tcPr>
            <w:tcW w:w="1984" w:type="dxa"/>
            <w:vAlign w:val="center"/>
          </w:tcPr>
          <w:p w14:paraId="6BCA0CAE" w14:textId="77777777" w:rsidR="00BF211A" w:rsidRPr="00B829E4" w:rsidRDefault="00BF211A" w:rsidP="00BF211A">
            <w:pPr>
              <w:jc w:val="center"/>
              <w:rPr>
                <w:rFonts w:ascii="Arial" w:hAnsi="Arial" w:cs="Arial"/>
                <w:b/>
                <w:bCs/>
                <w:rPrChange w:id="170" w:author="Edyta Minga-Fedde" w:date="2025-04-28T07:43:00Z" w16du:dateUtc="2025-04-28T05:43:00Z">
                  <w:rPr>
                    <w:b/>
                    <w:bCs/>
                  </w:rPr>
                </w:rPrChange>
              </w:rPr>
            </w:pPr>
            <w:r w:rsidRPr="00B829E4">
              <w:rPr>
                <w:rFonts w:ascii="Arial" w:hAnsi="Arial" w:cs="Arial"/>
                <w:b/>
                <w:bCs/>
                <w:rPrChange w:id="171" w:author="Edyta Minga-Fedde" w:date="2025-04-28T07:43:00Z" w16du:dateUtc="2025-04-28T05:43:00Z">
                  <w:rPr>
                    <w:b/>
                    <w:bCs/>
                  </w:rPr>
                </w:rPrChange>
              </w:rPr>
              <w:t>P7S_WK</w:t>
            </w:r>
          </w:p>
          <w:p w14:paraId="11783CEC" w14:textId="45D31889" w:rsidR="00536C7E" w:rsidRPr="00B829E4" w:rsidRDefault="00536C7E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7152FB77" w14:textId="77777777" w:rsidR="00BF211A" w:rsidRPr="00B829E4" w:rsidRDefault="00BF211A" w:rsidP="00BF211A">
            <w:pPr>
              <w:rPr>
                <w:rFonts w:ascii="Arial" w:hAnsi="Arial" w:cs="Arial"/>
                <w:rPrChange w:id="17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7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Etyczne problemy związane z diagnostyką psychologiczną</w:t>
            </w:r>
          </w:p>
          <w:p w14:paraId="17860B41" w14:textId="77777777" w:rsidR="00BF211A" w:rsidRPr="00B829E4" w:rsidRDefault="00BF211A" w:rsidP="00BF211A">
            <w:pPr>
              <w:rPr>
                <w:rFonts w:ascii="Arial" w:hAnsi="Arial" w:cs="Arial"/>
                <w:rPrChange w:id="17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7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Kompleksowy model diagnozy przyczyn trudności szkolnych – kryteria diagnostyczne</w:t>
            </w:r>
          </w:p>
          <w:p w14:paraId="0C6A7C61" w14:textId="77777777" w:rsidR="00BF211A" w:rsidRPr="00B829E4" w:rsidRDefault="00BF211A" w:rsidP="00BF211A">
            <w:pPr>
              <w:rPr>
                <w:rFonts w:ascii="Arial" w:hAnsi="Arial" w:cs="Arial"/>
                <w:rPrChange w:id="17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7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Diagnoza rozwoju małego dziecka w warunkach poradni </w:t>
            </w:r>
            <w:proofErr w:type="spellStart"/>
            <w:r w:rsidRPr="00B829E4">
              <w:rPr>
                <w:rFonts w:ascii="Arial" w:hAnsi="Arial" w:cs="Arial"/>
                <w:rPrChange w:id="17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17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pedagogicznej – przegląd narzędzi diagnostycznych</w:t>
            </w:r>
          </w:p>
          <w:p w14:paraId="6C325ED1" w14:textId="77777777" w:rsidR="00BF211A" w:rsidRPr="00B829E4" w:rsidRDefault="00BF211A" w:rsidP="00BF211A">
            <w:pPr>
              <w:rPr>
                <w:rFonts w:ascii="Arial" w:hAnsi="Arial" w:cs="Arial"/>
                <w:rPrChange w:id="18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8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Diagnoza specyficznych trudności w czytaniu i pisaniu w poradnictwie </w:t>
            </w:r>
            <w:proofErr w:type="spellStart"/>
            <w:r w:rsidRPr="00B829E4">
              <w:rPr>
                <w:rFonts w:ascii="Arial" w:hAnsi="Arial" w:cs="Arial"/>
                <w:rPrChange w:id="18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18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636C6000" w14:textId="77777777" w:rsidR="00BF211A" w:rsidRPr="00B829E4" w:rsidRDefault="00BF211A" w:rsidP="00BF211A">
            <w:pPr>
              <w:rPr>
                <w:rFonts w:ascii="Arial" w:hAnsi="Arial" w:cs="Arial"/>
                <w:rPrChange w:id="18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8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Diagnoza rozwoju kompetencji matematycznych w szkole i poradni </w:t>
            </w:r>
            <w:proofErr w:type="spellStart"/>
            <w:r w:rsidRPr="00B829E4">
              <w:rPr>
                <w:rFonts w:ascii="Arial" w:hAnsi="Arial" w:cs="Arial"/>
                <w:rPrChange w:id="18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18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pedagogicznej</w:t>
            </w:r>
          </w:p>
          <w:p w14:paraId="4FABC561" w14:textId="77777777" w:rsidR="00BF211A" w:rsidRPr="00B829E4" w:rsidRDefault="00BF211A" w:rsidP="00BF211A">
            <w:pPr>
              <w:rPr>
                <w:rFonts w:ascii="Arial" w:hAnsi="Arial" w:cs="Arial"/>
                <w:rPrChange w:id="18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8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Funkcjonalna psychologiczna diagnoza w poradnictwie </w:t>
            </w:r>
            <w:proofErr w:type="spellStart"/>
            <w:r w:rsidRPr="00B829E4">
              <w:rPr>
                <w:rFonts w:ascii="Arial" w:hAnsi="Arial" w:cs="Arial"/>
                <w:rPrChange w:id="19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19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0BBFEADD" w14:textId="77777777" w:rsidR="00BF211A" w:rsidRPr="00B829E4" w:rsidRDefault="00BF211A" w:rsidP="00BF211A">
            <w:pPr>
              <w:rPr>
                <w:rFonts w:ascii="Arial" w:hAnsi="Arial" w:cs="Arial"/>
                <w:rPrChange w:id="19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9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systemu rodzinnego</w:t>
            </w:r>
          </w:p>
          <w:p w14:paraId="5CA1E4D8" w14:textId="77777777" w:rsidR="00BF211A" w:rsidRPr="00B829E4" w:rsidRDefault="00BF211A" w:rsidP="00BF211A">
            <w:pPr>
              <w:rPr>
                <w:rFonts w:ascii="Arial" w:hAnsi="Arial" w:cs="Arial"/>
                <w:rPrChange w:id="19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9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Funkcjonalne opiniowanie psychologiczne w świetle obowiązujących przepisów</w:t>
            </w:r>
          </w:p>
          <w:p w14:paraId="49D51406" w14:textId="77777777" w:rsidR="00BF211A" w:rsidRPr="00B829E4" w:rsidRDefault="00BF211A" w:rsidP="00BF211A">
            <w:pPr>
              <w:rPr>
                <w:rFonts w:ascii="Arial" w:hAnsi="Arial" w:cs="Arial"/>
                <w:rPrChange w:id="19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9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Neuropsychologiczna diagnostyka różnicowa zespołów otępiennych</w:t>
            </w:r>
          </w:p>
          <w:p w14:paraId="0E6E170E" w14:textId="77777777" w:rsidR="00BF211A" w:rsidRPr="00B829E4" w:rsidRDefault="00BF211A" w:rsidP="00BF211A">
            <w:pPr>
              <w:rPr>
                <w:rFonts w:ascii="Arial" w:hAnsi="Arial" w:cs="Arial"/>
                <w:rPrChange w:id="19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19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Diagnostyka neuropsychologiczna w neurologii i psychiatrii</w:t>
            </w:r>
          </w:p>
          <w:p w14:paraId="307724A4" w14:textId="77777777" w:rsidR="00BF211A" w:rsidRPr="00B829E4" w:rsidRDefault="00BF211A" w:rsidP="00BF211A">
            <w:pPr>
              <w:rPr>
                <w:rFonts w:ascii="Arial" w:hAnsi="Arial" w:cs="Arial"/>
                <w:rPrChange w:id="20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0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Wybrane problemy neuropsychologii medycznej – diagnostyka zaburzeń behawioralnych w chorobach somatycznych</w:t>
            </w:r>
          </w:p>
          <w:p w14:paraId="4CC5F4E3" w14:textId="02C89A9F" w:rsidR="00536C7E" w:rsidRPr="00B829E4" w:rsidRDefault="00536C7E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1DC8708A" w14:textId="77777777" w:rsidTr="6E6F803D">
        <w:tc>
          <w:tcPr>
            <w:tcW w:w="1134" w:type="dxa"/>
            <w:vAlign w:val="center"/>
          </w:tcPr>
          <w:p w14:paraId="69B4CFB8" w14:textId="2363035C" w:rsidR="00536C7E" w:rsidRPr="00B829E4" w:rsidRDefault="006B4C1E" w:rsidP="003600D9">
            <w:pPr>
              <w:rPr>
                <w:rFonts w:ascii="Arial" w:hAnsi="Arial" w:cs="Arial"/>
                <w:rPrChange w:id="202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203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  <w:t>K_</w:t>
            </w:r>
            <w:r w:rsidR="00536C7E" w:rsidRPr="00B829E4">
              <w:rPr>
                <w:rFonts w:ascii="Arial" w:hAnsi="Arial" w:cs="Arial"/>
                <w:rPrChange w:id="204" w:author="Edyta Minga-Fedde" w:date="2025-04-28T07:43:00Z" w16du:dateUtc="2025-04-28T05:43:00Z">
                  <w:rPr>
                    <w:rFonts w:ascii="Calibri" w:hAnsi="Calibri" w:cs="Calibri"/>
                  </w:rPr>
                </w:rPrChange>
              </w:rPr>
              <w:t>W07</w:t>
            </w:r>
          </w:p>
        </w:tc>
        <w:tc>
          <w:tcPr>
            <w:tcW w:w="6663" w:type="dxa"/>
            <w:vAlign w:val="center"/>
          </w:tcPr>
          <w:p w14:paraId="5891BDBA" w14:textId="67F377AA" w:rsidR="00536C7E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205" w:author="Edyta Minga-Fedde" w:date="2025-04-28T07:43:00Z" w16du:dateUtc="2025-04-28T05:43:00Z">
                  <w:rPr/>
                </w:rPrChange>
              </w:rPr>
              <w:t>Zna w sposób pogłębiony wybrane metody i narzędzia opisu właściwe dla działalności związanej z diagnostyką psychologiczną</w:t>
            </w:r>
          </w:p>
        </w:tc>
        <w:tc>
          <w:tcPr>
            <w:tcW w:w="1984" w:type="dxa"/>
            <w:vAlign w:val="center"/>
          </w:tcPr>
          <w:p w14:paraId="6058BADD" w14:textId="77777777" w:rsidR="0080312A" w:rsidRPr="00B829E4" w:rsidRDefault="0080312A" w:rsidP="0080312A">
            <w:pPr>
              <w:jc w:val="center"/>
              <w:rPr>
                <w:rFonts w:ascii="Arial" w:hAnsi="Arial" w:cs="Arial"/>
                <w:rPrChange w:id="206" w:author="Edyta Minga-Fedde" w:date="2025-04-28T07:43:00Z" w16du:dateUtc="2025-04-28T05:43:00Z">
                  <w:rPr>
                    <w:rFonts w:ascii="Cambria" w:hAnsi="Cambria"/>
                  </w:rPr>
                </w:rPrChange>
              </w:rPr>
            </w:pPr>
            <w:r w:rsidRPr="00B829E4">
              <w:rPr>
                <w:rFonts w:ascii="Arial" w:hAnsi="Arial" w:cs="Arial"/>
                <w:b/>
                <w:bCs/>
                <w:rPrChange w:id="207" w:author="Edyta Minga-Fedde" w:date="2025-04-28T07:43:00Z" w16du:dateUtc="2025-04-28T05:43:00Z">
                  <w:rPr>
                    <w:b/>
                    <w:bCs/>
                  </w:rPr>
                </w:rPrChange>
              </w:rPr>
              <w:t>P7S_WG</w:t>
            </w:r>
          </w:p>
          <w:p w14:paraId="6A287A62" w14:textId="7966EFD8" w:rsidR="00536C7E" w:rsidRPr="00B829E4" w:rsidRDefault="00536C7E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758436A5" w14:textId="77777777" w:rsidR="0080312A" w:rsidRPr="00B829E4" w:rsidRDefault="0080312A" w:rsidP="0080312A">
            <w:pPr>
              <w:rPr>
                <w:rFonts w:ascii="Arial" w:hAnsi="Arial" w:cs="Arial"/>
                <w:rPrChange w:id="20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0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Diagnoza rozwoju małego dziecka w warunkach poradni </w:t>
            </w:r>
            <w:proofErr w:type="spellStart"/>
            <w:r w:rsidRPr="00B829E4">
              <w:rPr>
                <w:rFonts w:ascii="Arial" w:hAnsi="Arial" w:cs="Arial"/>
                <w:rPrChange w:id="21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21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pedagogicznej – przegląd narzędzi diagnostycznych</w:t>
            </w:r>
          </w:p>
          <w:p w14:paraId="6C315BE3" w14:textId="77777777" w:rsidR="0080312A" w:rsidRPr="00B829E4" w:rsidRDefault="0080312A" w:rsidP="0080312A">
            <w:pPr>
              <w:rPr>
                <w:rFonts w:ascii="Arial" w:hAnsi="Arial" w:cs="Arial"/>
                <w:rPrChange w:id="21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1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dziecka w kontekście gotowości szkolnej oraz ryzyka specyficznych trudności w nauce</w:t>
            </w:r>
          </w:p>
          <w:p w14:paraId="3C9F0EB9" w14:textId="77777777" w:rsidR="0080312A" w:rsidRPr="00B829E4" w:rsidRDefault="0080312A" w:rsidP="0080312A">
            <w:pPr>
              <w:rPr>
                <w:rFonts w:ascii="Arial" w:hAnsi="Arial" w:cs="Arial"/>
                <w:rPrChange w:id="21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1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Diagnoza specyficznych trudności w czytaniu i pisaniu w poradnictwie </w:t>
            </w:r>
            <w:proofErr w:type="spellStart"/>
            <w:r w:rsidRPr="00B829E4">
              <w:rPr>
                <w:rFonts w:ascii="Arial" w:hAnsi="Arial" w:cs="Arial"/>
                <w:rPrChange w:id="21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21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 xml:space="preserve"> – pedagogicznym</w:t>
            </w:r>
          </w:p>
          <w:p w14:paraId="3D04A167" w14:textId="77777777" w:rsidR="0080312A" w:rsidRPr="00B829E4" w:rsidRDefault="0080312A" w:rsidP="0080312A">
            <w:pPr>
              <w:rPr>
                <w:rFonts w:ascii="Arial" w:hAnsi="Arial" w:cs="Arial"/>
                <w:rPrChange w:id="21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1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inteligencji dzieci i młodzieży</w:t>
            </w:r>
          </w:p>
          <w:p w14:paraId="75B0D038" w14:textId="77777777" w:rsidR="0080312A" w:rsidRPr="00B829E4" w:rsidRDefault="0080312A" w:rsidP="0080312A">
            <w:pPr>
              <w:rPr>
                <w:rFonts w:ascii="Arial" w:hAnsi="Arial" w:cs="Arial"/>
                <w:rPrChange w:id="22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2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Zaburzenia rozwoju mowy – diagnostyka</w:t>
            </w:r>
          </w:p>
          <w:p w14:paraId="1B30F273" w14:textId="77777777" w:rsidR="0080312A" w:rsidRPr="00B829E4" w:rsidRDefault="0080312A" w:rsidP="0080312A">
            <w:pPr>
              <w:rPr>
                <w:rFonts w:ascii="Arial" w:hAnsi="Arial" w:cs="Arial"/>
                <w:rPrChange w:id="22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2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Funkcjonalne opiniowanie psychologiczne w świetle obowiązujących przepisów</w:t>
            </w:r>
          </w:p>
          <w:p w14:paraId="3FD1F43A" w14:textId="77777777" w:rsidR="0080312A" w:rsidRPr="00B829E4" w:rsidRDefault="0080312A" w:rsidP="0080312A">
            <w:pPr>
              <w:rPr>
                <w:rFonts w:ascii="Arial" w:hAnsi="Arial" w:cs="Arial"/>
                <w:rPrChange w:id="22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2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rozwoju małego dziecka 0-3 lat</w:t>
            </w:r>
          </w:p>
          <w:p w14:paraId="749335BA" w14:textId="77777777" w:rsidR="0080312A" w:rsidRPr="00B829E4" w:rsidRDefault="0080312A" w:rsidP="0080312A">
            <w:pPr>
              <w:rPr>
                <w:rFonts w:ascii="Arial" w:hAnsi="Arial" w:cs="Arial"/>
                <w:rPrChange w:id="22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2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Prowadzenie i formułowanie psychologicznej diagnozy klinicznej</w:t>
            </w:r>
          </w:p>
          <w:p w14:paraId="4E81068C" w14:textId="77777777" w:rsidR="0080312A" w:rsidRPr="00B829E4" w:rsidRDefault="0080312A" w:rsidP="0080312A">
            <w:pPr>
              <w:rPr>
                <w:rFonts w:ascii="Arial" w:hAnsi="Arial" w:cs="Arial"/>
                <w:rPrChange w:id="22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29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Metody projekcyjne w diagnostyce psychologicznej</w:t>
            </w:r>
          </w:p>
          <w:p w14:paraId="46E50AF1" w14:textId="77777777" w:rsidR="0080312A" w:rsidRPr="00B829E4" w:rsidRDefault="0080312A" w:rsidP="0080312A">
            <w:pPr>
              <w:rPr>
                <w:rFonts w:ascii="Arial" w:hAnsi="Arial" w:cs="Arial"/>
                <w:rPrChange w:id="230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31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lastRenderedPageBreak/>
              <w:t>Narzędzia diagnostyki psychologicznej w psychologii zdrowia</w:t>
            </w:r>
          </w:p>
          <w:p w14:paraId="5BE19079" w14:textId="77777777" w:rsidR="0080312A" w:rsidRPr="00B829E4" w:rsidRDefault="0080312A" w:rsidP="0080312A">
            <w:pPr>
              <w:rPr>
                <w:rFonts w:ascii="Arial" w:hAnsi="Arial" w:cs="Arial"/>
                <w:rPrChange w:id="232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33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Proces diagnostyczny w neuropsychologii klinicznej</w:t>
            </w:r>
          </w:p>
          <w:p w14:paraId="77705263" w14:textId="77777777" w:rsidR="0080312A" w:rsidRPr="00B829E4" w:rsidRDefault="0080312A" w:rsidP="0080312A">
            <w:pPr>
              <w:rPr>
                <w:rFonts w:ascii="Arial" w:hAnsi="Arial" w:cs="Arial"/>
                <w:rPrChange w:id="234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35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Diagnoza zaburzeń emocjonalno-osobowościowych u osób z uszkodzeniem mózgu</w:t>
            </w:r>
          </w:p>
          <w:p w14:paraId="2B159767" w14:textId="77777777" w:rsidR="0080312A" w:rsidRPr="00B829E4" w:rsidRDefault="0080312A" w:rsidP="0080312A">
            <w:pPr>
              <w:rPr>
                <w:rFonts w:ascii="Arial" w:hAnsi="Arial" w:cs="Arial"/>
                <w:rPrChange w:id="236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37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  <w:t>Diagnostyka neuropsychologiczna dzieci</w:t>
            </w:r>
          </w:p>
          <w:p w14:paraId="765E1292" w14:textId="77777777" w:rsidR="0080312A" w:rsidRPr="00B829E4" w:rsidRDefault="0080312A" w:rsidP="0080312A">
            <w:pPr>
              <w:rPr>
                <w:rFonts w:ascii="Arial" w:hAnsi="Arial" w:cs="Arial"/>
                <w:rPrChange w:id="238" w:author="Edyta Minga-Fedde" w:date="2025-04-28T07:43:00Z" w16du:dateUtc="2025-04-28T05:43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39" w:author="Edyta Minga-Fedde" w:date="2025-04-28T07:43:00Z" w16du:dateUtc="2025-04-28T05:43:00Z">
                  <w:rPr>
                    <w:rFonts w:ascii="Calibri" w:hAnsi="Calibri" w:cs="Calibri"/>
                    <w:sz w:val="18"/>
                    <w:szCs w:val="18"/>
                  </w:rPr>
                </w:rPrChange>
              </w:rPr>
              <w:t>Diagnostyka psychologiczna w rehabilitacji genetycznych chorób rzadkich</w:t>
            </w:r>
          </w:p>
          <w:p w14:paraId="518CB354" w14:textId="77777777" w:rsidR="00536C7E" w:rsidRPr="00B829E4" w:rsidRDefault="00536C7E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3B476077" w14:textId="77777777" w:rsidTr="6E6F803D">
        <w:tc>
          <w:tcPr>
            <w:tcW w:w="1134" w:type="dxa"/>
            <w:vAlign w:val="center"/>
          </w:tcPr>
          <w:p w14:paraId="2D921B80" w14:textId="05ED7965" w:rsidR="00536C7E" w:rsidRPr="00B829E4" w:rsidRDefault="006B4C1E" w:rsidP="003600D9">
            <w:pPr>
              <w:rPr>
                <w:rFonts w:ascii="Arial" w:hAnsi="Arial" w:cs="Arial"/>
                <w:rPrChange w:id="240" w:author="Edyta Minga-Fedde" w:date="2025-04-28T07:44:00Z" w16du:dateUtc="2025-04-28T05:44:00Z">
                  <w:rPr>
                    <w:rFonts w:ascii="Calibri" w:hAnsi="Calibri" w:cs="Calibri"/>
                  </w:rPr>
                </w:rPrChange>
              </w:rPr>
            </w:pPr>
            <w:r w:rsidRPr="00B829E4">
              <w:rPr>
                <w:rFonts w:ascii="Arial" w:hAnsi="Arial" w:cs="Arial"/>
                <w:rPrChange w:id="241" w:author="Edyta Minga-Fedde" w:date="2025-04-28T07:44:00Z" w16du:dateUtc="2025-04-28T05:44:00Z">
                  <w:rPr>
                    <w:rFonts w:ascii="Calibri" w:hAnsi="Calibri" w:cs="Calibri"/>
                  </w:rPr>
                </w:rPrChange>
              </w:rPr>
              <w:lastRenderedPageBreak/>
              <w:t>K_</w:t>
            </w:r>
            <w:r w:rsidR="00536C7E" w:rsidRPr="00B829E4">
              <w:rPr>
                <w:rFonts w:ascii="Arial" w:hAnsi="Arial" w:cs="Arial"/>
                <w:rPrChange w:id="242" w:author="Edyta Minga-Fedde" w:date="2025-04-28T07:44:00Z" w16du:dateUtc="2025-04-28T05:44:00Z">
                  <w:rPr>
                    <w:rFonts w:ascii="Calibri" w:hAnsi="Calibri" w:cs="Calibri"/>
                  </w:rPr>
                </w:rPrChange>
              </w:rPr>
              <w:t>W08</w:t>
            </w:r>
          </w:p>
        </w:tc>
        <w:tc>
          <w:tcPr>
            <w:tcW w:w="6663" w:type="dxa"/>
            <w:vAlign w:val="center"/>
          </w:tcPr>
          <w:p w14:paraId="5935CE46" w14:textId="3601EED1" w:rsidR="00536C7E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rPrChange w:id="243" w:author="Edyta Minga-Fedde" w:date="2025-04-28T07:44:00Z" w16du:dateUtc="2025-04-28T05:44:00Z">
                  <w:rPr/>
                </w:rPrChange>
              </w:rPr>
              <w:t>Zna wybran</w:t>
            </w:r>
            <w:r w:rsidR="00B829E4">
              <w:rPr>
                <w:rFonts w:ascii="Arial" w:hAnsi="Arial" w:cs="Arial"/>
              </w:rPr>
              <w:t>e</w:t>
            </w:r>
            <w:r w:rsidRPr="00B829E4">
              <w:rPr>
                <w:rFonts w:ascii="Arial" w:hAnsi="Arial" w:cs="Arial"/>
                <w:rPrChange w:id="244" w:author="Edyta Minga-Fedde" w:date="2025-04-28T07:44:00Z" w16du:dateUtc="2025-04-28T05:44:00Z">
                  <w:rPr/>
                </w:rPrChange>
              </w:rPr>
              <w:t xml:space="preserve"> system</w:t>
            </w:r>
            <w:r w:rsidR="00B829E4">
              <w:rPr>
                <w:rFonts w:ascii="Arial" w:hAnsi="Arial" w:cs="Arial"/>
              </w:rPr>
              <w:t xml:space="preserve">y </w:t>
            </w:r>
            <w:r w:rsidRPr="00B829E4">
              <w:rPr>
                <w:rFonts w:ascii="Arial" w:hAnsi="Arial" w:cs="Arial"/>
                <w:rPrChange w:id="245" w:author="Edyta Minga-Fedde" w:date="2025-04-28T07:44:00Z" w16du:dateUtc="2025-04-28T05:44:00Z">
                  <w:rPr/>
                </w:rPrChange>
              </w:rPr>
              <w:t>norm i reguł (prawnych, organizacyjnych, zawodowych, moralnych i etycznych) organizujących działalność instytucji związanych z diagnostyką psychologiczną</w:t>
            </w:r>
          </w:p>
        </w:tc>
        <w:tc>
          <w:tcPr>
            <w:tcW w:w="1984" w:type="dxa"/>
            <w:vAlign w:val="center"/>
          </w:tcPr>
          <w:p w14:paraId="003725EE" w14:textId="5421C9A3" w:rsidR="00536C7E" w:rsidRPr="00B829E4" w:rsidRDefault="00BF211A" w:rsidP="00BF211A">
            <w:pPr>
              <w:jc w:val="center"/>
              <w:rPr>
                <w:rFonts w:ascii="Arial" w:hAnsi="Arial" w:cs="Arial"/>
                <w:b/>
                <w:bCs/>
                <w:rPrChange w:id="246" w:author="Edyta Minga-Fedde" w:date="2025-04-28T07:44:00Z" w16du:dateUtc="2025-04-28T05:44:00Z">
                  <w:rPr>
                    <w:b/>
                    <w:bCs/>
                  </w:rPr>
                </w:rPrChange>
              </w:rPr>
            </w:pPr>
            <w:r w:rsidRPr="00B829E4">
              <w:rPr>
                <w:rFonts w:ascii="Arial" w:hAnsi="Arial" w:cs="Arial"/>
                <w:b/>
                <w:bCs/>
                <w:rPrChange w:id="247" w:author="Edyta Minga-Fedde" w:date="2025-04-28T07:44:00Z" w16du:dateUtc="2025-04-28T05:44:00Z">
                  <w:rPr>
                    <w:b/>
                    <w:bCs/>
                  </w:rPr>
                </w:rPrChange>
              </w:rPr>
              <w:t>P7S_WK</w:t>
            </w:r>
          </w:p>
        </w:tc>
        <w:tc>
          <w:tcPr>
            <w:tcW w:w="6521" w:type="dxa"/>
            <w:vAlign w:val="center"/>
          </w:tcPr>
          <w:p w14:paraId="4AC3AC45" w14:textId="77777777" w:rsidR="0080312A" w:rsidRPr="00B829E4" w:rsidRDefault="0080312A" w:rsidP="0080312A">
            <w:pPr>
              <w:rPr>
                <w:rFonts w:ascii="Arial" w:hAnsi="Arial" w:cs="Arial"/>
                <w:rPrChange w:id="248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49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Etyczne problemy związane z diagnostyką psychologiczną</w:t>
            </w:r>
          </w:p>
          <w:p w14:paraId="4FB4C28F" w14:textId="77777777" w:rsidR="0080312A" w:rsidRPr="00B829E4" w:rsidRDefault="0080312A" w:rsidP="0080312A">
            <w:pPr>
              <w:rPr>
                <w:rFonts w:ascii="Arial" w:hAnsi="Arial" w:cs="Arial"/>
                <w:rPrChange w:id="250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51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Diagnoza dziecka w kontekście gotowości szkolnej oraz ryzyka specyficznych trudności w nauce</w:t>
            </w:r>
          </w:p>
          <w:p w14:paraId="6498CC93" w14:textId="77777777" w:rsidR="0080312A" w:rsidRPr="00B829E4" w:rsidRDefault="0080312A" w:rsidP="0080312A">
            <w:pPr>
              <w:rPr>
                <w:rFonts w:ascii="Arial" w:hAnsi="Arial" w:cs="Arial"/>
                <w:rPrChange w:id="252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53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 xml:space="preserve">Diagnoza rozwoju kompetencji matematycznych w szkole i poradni </w:t>
            </w:r>
            <w:proofErr w:type="spellStart"/>
            <w:r w:rsidRPr="00B829E4">
              <w:rPr>
                <w:rFonts w:ascii="Arial" w:hAnsi="Arial" w:cs="Arial"/>
                <w:rPrChange w:id="254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psychologiczno</w:t>
            </w:r>
            <w:proofErr w:type="spellEnd"/>
            <w:r w:rsidRPr="00B829E4">
              <w:rPr>
                <w:rFonts w:ascii="Arial" w:hAnsi="Arial" w:cs="Arial"/>
                <w:rPrChange w:id="255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 xml:space="preserve"> – pedagogicznej</w:t>
            </w:r>
          </w:p>
          <w:p w14:paraId="54ED216E" w14:textId="77777777" w:rsidR="0080312A" w:rsidRPr="00B829E4" w:rsidRDefault="0080312A" w:rsidP="0080312A">
            <w:pPr>
              <w:rPr>
                <w:rFonts w:ascii="Arial" w:hAnsi="Arial" w:cs="Arial"/>
                <w:rPrChange w:id="256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57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Prowadzenie i formułowanie psychologicznej diagnozy klinicznej</w:t>
            </w:r>
          </w:p>
          <w:p w14:paraId="282866BC" w14:textId="77777777" w:rsidR="0080312A" w:rsidRPr="00B829E4" w:rsidRDefault="0080312A" w:rsidP="0080312A">
            <w:pPr>
              <w:rPr>
                <w:rFonts w:ascii="Arial" w:hAnsi="Arial" w:cs="Arial"/>
                <w:rPrChange w:id="258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59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MMPI-2 jako narzędzie klinicznej diagnozy psychologicznej</w:t>
            </w:r>
          </w:p>
          <w:p w14:paraId="30F9F1BF" w14:textId="77777777" w:rsidR="0080312A" w:rsidRPr="00B829E4" w:rsidRDefault="0080312A" w:rsidP="0080312A">
            <w:pPr>
              <w:rPr>
                <w:rFonts w:ascii="Arial" w:hAnsi="Arial" w:cs="Arial"/>
                <w:rPrChange w:id="260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1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Narzędzia diagnostyki psychologicznej w psychologii zdrowia</w:t>
            </w:r>
          </w:p>
          <w:p w14:paraId="7FBBEFBE" w14:textId="77777777" w:rsidR="0080312A" w:rsidRPr="00B829E4" w:rsidRDefault="0080312A" w:rsidP="0080312A">
            <w:pPr>
              <w:rPr>
                <w:rFonts w:ascii="Arial" w:hAnsi="Arial" w:cs="Arial"/>
                <w:rPrChange w:id="262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3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Proces diagnostyczny w neuropsychologii klinicznej</w:t>
            </w:r>
          </w:p>
          <w:p w14:paraId="67E9578A" w14:textId="77777777" w:rsidR="0080312A" w:rsidRPr="00B829E4" w:rsidRDefault="0080312A" w:rsidP="0080312A">
            <w:pPr>
              <w:rPr>
                <w:rFonts w:ascii="Arial" w:hAnsi="Arial" w:cs="Arial"/>
                <w:rPrChange w:id="264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5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Diagnoza zaburzeń emocjonalno-osobowościowych u osób z uszkodzeniem mózgu</w:t>
            </w:r>
          </w:p>
          <w:p w14:paraId="7DD02B5C" w14:textId="77777777" w:rsidR="0080312A" w:rsidRPr="00B829E4" w:rsidRDefault="0080312A" w:rsidP="0080312A">
            <w:pPr>
              <w:rPr>
                <w:rFonts w:ascii="Arial" w:hAnsi="Arial" w:cs="Arial"/>
                <w:rPrChange w:id="266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7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Diagnostyka neuropsychologiczna w neurologii i psychiatrii</w:t>
            </w:r>
          </w:p>
          <w:p w14:paraId="361C6DA5" w14:textId="77777777" w:rsidR="0080312A" w:rsidRPr="00B829E4" w:rsidRDefault="0080312A" w:rsidP="0080312A">
            <w:pPr>
              <w:rPr>
                <w:rFonts w:ascii="Arial" w:hAnsi="Arial" w:cs="Arial"/>
                <w:rPrChange w:id="268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69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  <w:t>Wybrane problemy neuropsychologii medycznej – diagnostyka zaburzeń behawioralnych w chorobach somatycznych</w:t>
            </w:r>
          </w:p>
          <w:p w14:paraId="7BA72B47" w14:textId="77777777" w:rsidR="0080312A" w:rsidRPr="00B829E4" w:rsidRDefault="0080312A" w:rsidP="0080312A">
            <w:pPr>
              <w:rPr>
                <w:rFonts w:ascii="Arial" w:hAnsi="Arial" w:cs="Arial"/>
                <w:rPrChange w:id="270" w:author="Edyta Minga-Fedde" w:date="2025-04-28T07:44:00Z" w16du:dateUtc="2025-04-28T05:44:00Z">
                  <w:rPr>
                    <w:sz w:val="18"/>
                    <w:szCs w:val="18"/>
                  </w:rPr>
                </w:rPrChange>
              </w:rPr>
            </w:pPr>
            <w:r w:rsidRPr="00B829E4">
              <w:rPr>
                <w:rFonts w:ascii="Arial" w:hAnsi="Arial" w:cs="Arial"/>
                <w:rPrChange w:id="271" w:author="Edyta Minga-Fedde" w:date="2025-04-28T07:44:00Z" w16du:dateUtc="2025-04-28T05:44:00Z">
                  <w:rPr>
                    <w:rFonts w:ascii="Calibri" w:hAnsi="Calibri" w:cs="Calibri"/>
                    <w:sz w:val="18"/>
                    <w:szCs w:val="18"/>
                  </w:rPr>
                </w:rPrChange>
              </w:rPr>
              <w:t>Diagnostyka psychologiczna w rehabilitacji genetycznych chorób rzadkich</w:t>
            </w:r>
          </w:p>
          <w:p w14:paraId="26197FC5" w14:textId="77777777" w:rsidR="00536C7E" w:rsidRPr="00B829E4" w:rsidRDefault="00536C7E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64133E6E" w14:textId="77777777" w:rsidTr="6E6F803D">
        <w:tc>
          <w:tcPr>
            <w:tcW w:w="1134" w:type="dxa"/>
            <w:vAlign w:val="center"/>
          </w:tcPr>
          <w:p w14:paraId="3C4C7C0A" w14:textId="5946A510" w:rsidR="0080312A" w:rsidRPr="00B829E4" w:rsidRDefault="0080312A" w:rsidP="003600D9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K_W09</w:t>
            </w:r>
          </w:p>
        </w:tc>
        <w:tc>
          <w:tcPr>
            <w:tcW w:w="6663" w:type="dxa"/>
            <w:vAlign w:val="center"/>
          </w:tcPr>
          <w:p w14:paraId="5D3F580F" w14:textId="6939709B" w:rsidR="0080312A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Zna metodykę wykonywania zadań, normy, procedury i dobre praktyki stosowane w diagnostyce psychologicznej, zorientowaną na innowacyjne rozwiązywanie złożonych problemów w nietypowych sytuacjach profesjonalnych</w:t>
            </w:r>
          </w:p>
        </w:tc>
        <w:tc>
          <w:tcPr>
            <w:tcW w:w="1984" w:type="dxa"/>
            <w:vMerge w:val="restart"/>
            <w:vAlign w:val="center"/>
          </w:tcPr>
          <w:p w14:paraId="4530B01F" w14:textId="77777777" w:rsidR="0080312A" w:rsidRPr="00B829E4" w:rsidRDefault="0080312A" w:rsidP="0080312A">
            <w:pPr>
              <w:jc w:val="center"/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  <w:b/>
                <w:bCs/>
              </w:rPr>
              <w:t>P7S_WG</w:t>
            </w:r>
          </w:p>
          <w:p w14:paraId="62221BC7" w14:textId="430462E9" w:rsidR="0080312A" w:rsidRPr="00B829E4" w:rsidRDefault="0080312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14E8F97F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Psychologiczna diagnostyka kliniczna</w:t>
            </w:r>
          </w:p>
          <w:p w14:paraId="48B828BF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5BFFF649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B829E4">
              <w:rPr>
                <w:rFonts w:ascii="Arial" w:hAnsi="Arial" w:cs="Arial"/>
              </w:rPr>
              <w:t>psychologiczno</w:t>
            </w:r>
            <w:proofErr w:type="spellEnd"/>
            <w:r w:rsidRPr="00B829E4">
              <w:rPr>
                <w:rFonts w:ascii="Arial" w:hAnsi="Arial" w:cs="Arial"/>
              </w:rPr>
              <w:t xml:space="preserve"> – pedagogicznym</w:t>
            </w:r>
          </w:p>
          <w:p w14:paraId="059832A1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inteligencji dzieci i młodzieży</w:t>
            </w:r>
          </w:p>
          <w:p w14:paraId="3ADAF160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nadpobudliwości psychoruchowej</w:t>
            </w:r>
          </w:p>
          <w:p w14:paraId="7C6AD420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2958D12D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Diagnostyka uzależnień</w:t>
            </w:r>
          </w:p>
          <w:p w14:paraId="4F5D876F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lastRenderedPageBreak/>
              <w:t>Diagnostyka zaburzeń osobowości</w:t>
            </w:r>
          </w:p>
          <w:p w14:paraId="5221903B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Metody projekcyjne w diagnostyce psychologicznej</w:t>
            </w:r>
          </w:p>
          <w:p w14:paraId="6CA6F847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Neuropsychologiczna diagnostyka różnicowa zespołów otępiennych</w:t>
            </w:r>
          </w:p>
          <w:p w14:paraId="5C8FBB9F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Diagnostyka neuropsychologiczna w neurologii i psychiatrii</w:t>
            </w:r>
          </w:p>
          <w:p w14:paraId="111D981C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Diagnostyka neuropsychologiczna dzieci</w:t>
            </w:r>
          </w:p>
          <w:p w14:paraId="300FAAAB" w14:textId="77777777" w:rsidR="0080312A" w:rsidRPr="00B829E4" w:rsidRDefault="0080312A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1EE68871" w14:textId="77777777" w:rsidTr="6E6F803D">
        <w:tc>
          <w:tcPr>
            <w:tcW w:w="1134" w:type="dxa"/>
            <w:vAlign w:val="center"/>
          </w:tcPr>
          <w:p w14:paraId="514EF9C5" w14:textId="1268B045" w:rsidR="0080312A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lastRenderedPageBreak/>
              <w:t>K_W010</w:t>
            </w:r>
          </w:p>
        </w:tc>
        <w:tc>
          <w:tcPr>
            <w:tcW w:w="6663" w:type="dxa"/>
            <w:vAlign w:val="center"/>
          </w:tcPr>
          <w:p w14:paraId="5DD0E56A" w14:textId="15B5C5A8" w:rsidR="0080312A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Zna objawy i przyczyny wybranych zaburzeń i zmian chorobowych, a także dysfunkcji społecznych oraz metody ich oceny w zakresie niezbędnym dla diagnostyki psychologicznej</w:t>
            </w:r>
          </w:p>
        </w:tc>
        <w:tc>
          <w:tcPr>
            <w:tcW w:w="1984" w:type="dxa"/>
            <w:vMerge/>
            <w:vAlign w:val="center"/>
          </w:tcPr>
          <w:p w14:paraId="31FDEE19" w14:textId="6C540DC4" w:rsidR="0080312A" w:rsidRPr="00B829E4" w:rsidRDefault="0080312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456F5E96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nadpobudliwości psychoruchowej</w:t>
            </w:r>
          </w:p>
          <w:p w14:paraId="5C8C705D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Zaburzenia rozwoju mowy – diagnostyka</w:t>
            </w:r>
          </w:p>
          <w:p w14:paraId="12BF91C1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Całościowe zaburzenia rozwoju – diagnostyka</w:t>
            </w:r>
          </w:p>
          <w:p w14:paraId="5A475727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MMPI-2 jako narzędzie klinicznej diagnozy psychologicznej</w:t>
            </w:r>
          </w:p>
          <w:p w14:paraId="7DE75C4A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Diagnostyka zaburzeń osobowości</w:t>
            </w:r>
          </w:p>
          <w:p w14:paraId="2FCC7D04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Narzędzia diagnostyki psychologicznej w psychologii zdrowia</w:t>
            </w:r>
          </w:p>
          <w:p w14:paraId="52E4DF4A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Proces diagnostyczny w neuropsychologii klinicznej</w:t>
            </w:r>
          </w:p>
          <w:p w14:paraId="3156F5BF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701E6E62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Neuropsychologiczna diagnostyka różnicowa zespołów otępiennych</w:t>
            </w:r>
          </w:p>
          <w:p w14:paraId="5A7DA92D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2F95BFA9" w14:textId="77777777" w:rsidR="0080312A" w:rsidRPr="00B829E4" w:rsidRDefault="0080312A" w:rsidP="00576CE5">
            <w:pPr>
              <w:rPr>
                <w:rFonts w:ascii="Arial" w:hAnsi="Arial" w:cs="Arial"/>
              </w:rPr>
            </w:pPr>
          </w:p>
        </w:tc>
      </w:tr>
      <w:tr w:rsidR="00F435D5" w:rsidRPr="009A7192" w14:paraId="70DDB028" w14:textId="77777777" w:rsidTr="6E6F803D">
        <w:tc>
          <w:tcPr>
            <w:tcW w:w="1134" w:type="dxa"/>
            <w:vAlign w:val="center"/>
          </w:tcPr>
          <w:p w14:paraId="3619C4E8" w14:textId="6A41B25E" w:rsidR="0080312A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K_W011</w:t>
            </w:r>
          </w:p>
        </w:tc>
        <w:tc>
          <w:tcPr>
            <w:tcW w:w="6663" w:type="dxa"/>
            <w:vAlign w:val="center"/>
          </w:tcPr>
          <w:p w14:paraId="15A3BB32" w14:textId="21280B19" w:rsidR="0080312A" w:rsidRPr="00B829E4" w:rsidRDefault="0080312A" w:rsidP="00576CE5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Zna procesy psychospołeczne ważne dla zdrowia i jego ochrony w zakresie niezbędnym dla diagnostyki psychologicznej</w:t>
            </w:r>
          </w:p>
        </w:tc>
        <w:tc>
          <w:tcPr>
            <w:tcW w:w="1984" w:type="dxa"/>
            <w:vMerge/>
            <w:vAlign w:val="center"/>
          </w:tcPr>
          <w:p w14:paraId="45512882" w14:textId="77777777" w:rsidR="0080312A" w:rsidRPr="00B829E4" w:rsidRDefault="0080312A" w:rsidP="00576CE5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4CECEDF3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Psychologiczna diagnostyka kliniczna</w:t>
            </w:r>
          </w:p>
          <w:p w14:paraId="38715733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B829E4">
              <w:rPr>
                <w:rFonts w:ascii="Arial" w:hAnsi="Arial" w:cs="Arial"/>
              </w:rPr>
              <w:t>psychologiczno</w:t>
            </w:r>
            <w:proofErr w:type="spellEnd"/>
            <w:r w:rsidRPr="00B829E4">
              <w:rPr>
                <w:rFonts w:ascii="Arial" w:hAnsi="Arial" w:cs="Arial"/>
              </w:rPr>
              <w:t xml:space="preserve"> – pedagogicznej</w:t>
            </w:r>
          </w:p>
          <w:p w14:paraId="6F2B03C9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nadpobudliwości psychoruchowej</w:t>
            </w:r>
          </w:p>
          <w:p w14:paraId="603D2211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systemu rodzinnego</w:t>
            </w:r>
          </w:p>
          <w:p w14:paraId="2450BD52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Całościowe zaburzenia rozwoju – diagnostyka</w:t>
            </w:r>
          </w:p>
          <w:p w14:paraId="487BAFC8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rozwoju małego dziecka 0-3 lat</w:t>
            </w:r>
          </w:p>
          <w:p w14:paraId="4C135FF3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MMPI-2 jako narzędzie klinicznej diagnozy psychologicznej</w:t>
            </w:r>
          </w:p>
          <w:p w14:paraId="1E54D462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Metody projekcyjne w diagnostyce psychologicznej</w:t>
            </w:r>
          </w:p>
          <w:p w14:paraId="376464AE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21774014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Neuropsychologiczna diagnostyka różnicowa zespołów otępiennych</w:t>
            </w:r>
          </w:p>
          <w:p w14:paraId="76E20313" w14:textId="77777777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t>Diagnostyka neuropsychologiczna w neurologii i psychiatrii</w:t>
            </w:r>
          </w:p>
          <w:p w14:paraId="558BD7AB" w14:textId="579CD880" w:rsidR="0080312A" w:rsidRPr="00B829E4" w:rsidRDefault="0080312A" w:rsidP="0080312A">
            <w:pPr>
              <w:rPr>
                <w:rFonts w:ascii="Arial" w:hAnsi="Arial" w:cs="Arial"/>
              </w:rPr>
            </w:pPr>
            <w:r w:rsidRPr="00B829E4">
              <w:rPr>
                <w:rFonts w:ascii="Arial" w:hAnsi="Arial" w:cs="Arial"/>
              </w:rPr>
              <w:lastRenderedPageBreak/>
              <w:t>Diagnostyka neuropsychologiczna dzieci</w:t>
            </w:r>
          </w:p>
        </w:tc>
      </w:tr>
      <w:tr w:rsidR="000E5D35" w:rsidRPr="009A7192" w14:paraId="03E3FB9D" w14:textId="77777777" w:rsidTr="001D3924">
        <w:trPr>
          <w:trHeight w:val="442"/>
        </w:trPr>
        <w:tc>
          <w:tcPr>
            <w:tcW w:w="16302" w:type="dxa"/>
            <w:gridSpan w:val="4"/>
            <w:shd w:val="clear" w:color="auto" w:fill="A8D08D" w:themeFill="accent6" w:themeFillTint="99"/>
            <w:vAlign w:val="center"/>
          </w:tcPr>
          <w:p w14:paraId="12AFF8AF" w14:textId="6BC3E4FA" w:rsidR="000E5D35" w:rsidRPr="001D3924" w:rsidRDefault="000E5D35" w:rsidP="000E5D35">
            <w:pPr>
              <w:jc w:val="center"/>
              <w:rPr>
                <w:rFonts w:ascii="Arial" w:hAnsi="Arial" w:cs="Arial"/>
                <w:b/>
              </w:rPr>
            </w:pPr>
            <w:r w:rsidRPr="001D3924">
              <w:rPr>
                <w:rFonts w:ascii="Arial" w:hAnsi="Arial" w:cs="Arial"/>
                <w:b/>
              </w:rPr>
              <w:lastRenderedPageBreak/>
              <w:t>UMIEJĘTNOŚCI</w:t>
            </w:r>
          </w:p>
        </w:tc>
      </w:tr>
      <w:tr w:rsidR="00D8012B" w:rsidRPr="009A7192" w14:paraId="5B4027E6" w14:textId="77777777" w:rsidTr="6E6F803D">
        <w:tc>
          <w:tcPr>
            <w:tcW w:w="1134" w:type="dxa"/>
            <w:vAlign w:val="center"/>
          </w:tcPr>
          <w:p w14:paraId="6BD057AF" w14:textId="6FDBAD1A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K_U01</w:t>
            </w:r>
          </w:p>
        </w:tc>
        <w:tc>
          <w:tcPr>
            <w:tcW w:w="6663" w:type="dxa"/>
            <w:vAlign w:val="center"/>
          </w:tcPr>
          <w:p w14:paraId="4448ADEA" w14:textId="513B4F28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Potrafi prawidłowo interpretować i wyjaśniać zjawiska </w:t>
            </w:r>
            <w:r w:rsidR="00B2446B" w:rsidRPr="001D3924">
              <w:rPr>
                <w:rFonts w:ascii="Arial" w:hAnsi="Arial" w:cs="Arial"/>
              </w:rPr>
              <w:t xml:space="preserve">i procesy </w:t>
            </w:r>
            <w:r w:rsidRPr="001D3924">
              <w:rPr>
                <w:rFonts w:ascii="Arial" w:hAnsi="Arial" w:cs="Arial"/>
              </w:rPr>
              <w:t xml:space="preserve">społeczne zdrowotne oraz wzajemne relacje między zjawiskami </w:t>
            </w:r>
            <w:r w:rsidR="00B2446B" w:rsidRPr="001D3924">
              <w:rPr>
                <w:rFonts w:ascii="Arial" w:hAnsi="Arial" w:cs="Arial"/>
              </w:rPr>
              <w:t xml:space="preserve">i procesami </w:t>
            </w:r>
            <w:r w:rsidRPr="001D3924">
              <w:rPr>
                <w:rFonts w:ascii="Arial" w:hAnsi="Arial" w:cs="Arial"/>
              </w:rPr>
              <w:t>społecznymi</w:t>
            </w:r>
          </w:p>
        </w:tc>
        <w:tc>
          <w:tcPr>
            <w:tcW w:w="1984" w:type="dxa"/>
            <w:vMerge w:val="restart"/>
            <w:vAlign w:val="center"/>
          </w:tcPr>
          <w:p w14:paraId="0421A69B" w14:textId="77777777" w:rsidR="00D8012B" w:rsidRPr="001D3924" w:rsidRDefault="00D8012B" w:rsidP="00D801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P7S_UW</w:t>
            </w:r>
          </w:p>
          <w:p w14:paraId="3344B037" w14:textId="558FE672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5E594C47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22D0394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293136F3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6015D4ED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40968155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8EC6FAB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5184F280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7457EA3E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BC2533E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19006225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3EC1D938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2DB70087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609C03F2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5C505100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10405108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0E71663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2F6A27D0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1686316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35210F69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6D290F63" w14:textId="7D7FCBDC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</w:tr>
      <w:tr w:rsidR="00D8012B" w:rsidRPr="009A7192" w14:paraId="291A12B9" w14:textId="77777777" w:rsidTr="6E6F803D">
        <w:tc>
          <w:tcPr>
            <w:tcW w:w="1134" w:type="dxa"/>
            <w:vAlign w:val="center"/>
          </w:tcPr>
          <w:p w14:paraId="474781CA" w14:textId="02FA0BFD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K_U02</w:t>
            </w:r>
          </w:p>
        </w:tc>
        <w:tc>
          <w:tcPr>
            <w:tcW w:w="6663" w:type="dxa"/>
            <w:vAlign w:val="center"/>
          </w:tcPr>
          <w:p w14:paraId="1D4AF70E" w14:textId="28AE904A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samodzielnie zdobywać informacje, wiedzę i poszerzać umiejętności profesjonalne oraz podejmować autonomiczne działania zmierzające do rozwijania zdolności i kierowania własną karierą zawodową</w:t>
            </w:r>
          </w:p>
        </w:tc>
        <w:tc>
          <w:tcPr>
            <w:tcW w:w="1984" w:type="dxa"/>
            <w:vMerge/>
            <w:vAlign w:val="center"/>
          </w:tcPr>
          <w:p w14:paraId="5FF4914D" w14:textId="21A0A304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49E1C5A3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7567E25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2D62310B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Prowadzenie i formułowanie psychologicznej diagnozy klinicznej</w:t>
            </w:r>
          </w:p>
          <w:p w14:paraId="2B0030F7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41632F86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1522FF93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4477202C" w14:textId="77777777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</w:tr>
      <w:tr w:rsidR="00D8012B" w:rsidRPr="009A7192" w14:paraId="24CA8C39" w14:textId="77777777" w:rsidTr="6E6F803D">
        <w:tc>
          <w:tcPr>
            <w:tcW w:w="1134" w:type="dxa"/>
            <w:vAlign w:val="center"/>
          </w:tcPr>
          <w:p w14:paraId="684D1BC5" w14:textId="27B3D752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K_U03</w:t>
            </w:r>
          </w:p>
        </w:tc>
        <w:tc>
          <w:tcPr>
            <w:tcW w:w="6663" w:type="dxa"/>
            <w:vAlign w:val="center"/>
          </w:tcPr>
          <w:p w14:paraId="712F493A" w14:textId="32CF1F71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wykorzystywać wiedzę teoretyczną do szczegółowego opisu i praktycznego analizowania przyczyn i przebiegu procesów i zjawisk psychologicznych, pedagogicznych oraz  potrafi formułować własne opinie i dobierać krytycznie dane i metody analizy</w:t>
            </w:r>
          </w:p>
        </w:tc>
        <w:tc>
          <w:tcPr>
            <w:tcW w:w="1984" w:type="dxa"/>
            <w:vMerge/>
            <w:vAlign w:val="center"/>
          </w:tcPr>
          <w:p w14:paraId="3E192F28" w14:textId="576C5B0E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7515757C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5348F967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3194B8DD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3184C4F6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4D84E09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7DA7F449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2F539E04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35E1BEEB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30661171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56B7EE3F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693BCAB0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35DBC00B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4A63345F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5ADCFA33" w14:textId="77777777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6732D963" w14:textId="6A7760A0" w:rsidR="00D8012B" w:rsidRPr="001D3924" w:rsidRDefault="00D8012B" w:rsidP="0080312A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</w:tc>
      </w:tr>
      <w:tr w:rsidR="00D8012B" w:rsidRPr="009A7192" w14:paraId="37F2EF53" w14:textId="77777777" w:rsidTr="6E6F803D">
        <w:tc>
          <w:tcPr>
            <w:tcW w:w="1134" w:type="dxa"/>
            <w:vAlign w:val="center"/>
          </w:tcPr>
          <w:p w14:paraId="097237B5" w14:textId="0403B63E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K_U04</w:t>
            </w:r>
          </w:p>
        </w:tc>
        <w:tc>
          <w:tcPr>
            <w:tcW w:w="6663" w:type="dxa"/>
            <w:vAlign w:val="center"/>
          </w:tcPr>
          <w:p w14:paraId="7DCFDBCA" w14:textId="286CDABF" w:rsidR="00D8012B" w:rsidRPr="001D3924" w:rsidRDefault="00D8012B" w:rsidP="003600D9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prognozować i modelować złożone procesy psychologiczne oraz ich praktyczne skutki obejmujące zjawiska z różnych obszarów życia społecznego z wykorzystywaniem zaawansowanych metod i narzędzi właściwych dla diagnostyki psychologicznej w systemie edukacji, psychologii klinicznej i psychologii zdrowia oraz neuropsychologii klinicznej</w:t>
            </w:r>
          </w:p>
        </w:tc>
        <w:tc>
          <w:tcPr>
            <w:tcW w:w="1984" w:type="dxa"/>
            <w:vMerge/>
            <w:vAlign w:val="center"/>
          </w:tcPr>
          <w:p w14:paraId="2A2FC7B3" w14:textId="15D4778E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088EBAE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66A546F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6DA09F7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461360DE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Diagnoza dziecka w kontekście gotowości szkolnej oraz ryzyka specyficznych trudności w nauce</w:t>
            </w:r>
          </w:p>
          <w:p w14:paraId="7077F23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4493684B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6614D01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47803A8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1D523904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76621E7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2D3807D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59925F28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5F59725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0585957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70C469E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3A1F6AB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624D669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4E666C1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060CE67D" w14:textId="77777777" w:rsidR="00D8012B" w:rsidRPr="001D3924" w:rsidRDefault="00D8012B" w:rsidP="003600D9">
            <w:pPr>
              <w:rPr>
                <w:rFonts w:ascii="Arial" w:hAnsi="Arial" w:cs="Arial"/>
              </w:rPr>
            </w:pPr>
          </w:p>
        </w:tc>
      </w:tr>
      <w:tr w:rsidR="00D8012B" w:rsidRPr="009A7192" w14:paraId="70037917" w14:textId="77777777" w:rsidTr="6E6F803D">
        <w:tc>
          <w:tcPr>
            <w:tcW w:w="1134" w:type="dxa"/>
            <w:vAlign w:val="center"/>
          </w:tcPr>
          <w:p w14:paraId="7DD4198B" w14:textId="6170DB6A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K_U05</w:t>
            </w:r>
          </w:p>
        </w:tc>
        <w:tc>
          <w:tcPr>
            <w:tcW w:w="6663" w:type="dxa"/>
            <w:vAlign w:val="center"/>
          </w:tcPr>
          <w:p w14:paraId="4CE4D3E5" w14:textId="16C2DF9F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posługiwać się w praktycznych zastosowaniach systemami normatywnymi oraz normami i regułami (prawnymi, zawodowymi, etycznymi) w celu rozwiązywania problemów w zakresie diagnostyki psychologicznej</w:t>
            </w:r>
          </w:p>
        </w:tc>
        <w:tc>
          <w:tcPr>
            <w:tcW w:w="1984" w:type="dxa"/>
            <w:vMerge/>
            <w:vAlign w:val="center"/>
          </w:tcPr>
          <w:p w14:paraId="01A1CF56" w14:textId="3E718ACB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5BA55CA8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71E07D8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4C3BD45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2E4D1D70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5F6F2EB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4761462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79CD2E2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4F7105F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3DFE55DB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613081D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1CF1A8F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Wybrane problemy neuropsychologii medycznej – diagnostyka zaburzeń behawioralnych w chorobach somatycznych</w:t>
            </w:r>
          </w:p>
          <w:p w14:paraId="7DEBC45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58D97D00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379BD33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5716FC69" w14:textId="77777777" w:rsidTr="6E6F803D">
        <w:tc>
          <w:tcPr>
            <w:tcW w:w="1134" w:type="dxa"/>
            <w:vAlign w:val="center"/>
          </w:tcPr>
          <w:p w14:paraId="504959EC" w14:textId="74BCB8F6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K_U06</w:t>
            </w:r>
          </w:p>
        </w:tc>
        <w:tc>
          <w:tcPr>
            <w:tcW w:w="6663" w:type="dxa"/>
            <w:vAlign w:val="center"/>
          </w:tcPr>
          <w:p w14:paraId="734E06D8" w14:textId="20B57E5B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Potrafi obserwować, diagnozować, racjonalnie oceniać złożone sytuacje psychologiczne oraz analizować motywy i wzory ludzkich </w:t>
            </w:r>
            <w:proofErr w:type="spellStart"/>
            <w:r w:rsidRPr="001D3924">
              <w:rPr>
                <w:rFonts w:ascii="Arial" w:hAnsi="Arial" w:cs="Arial"/>
              </w:rPr>
              <w:t>zachowań</w:t>
            </w:r>
            <w:proofErr w:type="spellEnd"/>
            <w:r w:rsidRPr="001D3924">
              <w:rPr>
                <w:rFonts w:ascii="Arial" w:hAnsi="Arial" w:cs="Arial"/>
              </w:rPr>
              <w:t xml:space="preserve"> w zakresie diagnostyki psychologicznej</w:t>
            </w:r>
          </w:p>
        </w:tc>
        <w:tc>
          <w:tcPr>
            <w:tcW w:w="1984" w:type="dxa"/>
            <w:vMerge/>
            <w:vAlign w:val="center"/>
          </w:tcPr>
          <w:p w14:paraId="13698149" w14:textId="5EEDF366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5A3BB144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3F0C523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56BB2A5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655489C6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77364AE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78E4F8F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03308656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779E39E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0C212B2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F80E02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3E248E2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1B6EB21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00B38F4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038C45A1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3757D2C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3F3D3453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2A0D388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583F88B6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186C81E4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519187E3" w14:textId="71967CD3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4FC7DF5B" w14:textId="77777777" w:rsidTr="6E6F803D">
        <w:tc>
          <w:tcPr>
            <w:tcW w:w="1134" w:type="dxa"/>
            <w:vAlign w:val="center"/>
          </w:tcPr>
          <w:p w14:paraId="27DE2608" w14:textId="259CC49A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K_U07</w:t>
            </w:r>
          </w:p>
        </w:tc>
        <w:tc>
          <w:tcPr>
            <w:tcW w:w="6663" w:type="dxa"/>
            <w:vAlign w:val="center"/>
          </w:tcPr>
          <w:p w14:paraId="1065CB3D" w14:textId="7F544DBA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generować oryginalne rozwiązania złożonych problemów psychologicznych i prognozować przebieg ich rozwiązywania oraz przewidywać skutki planowanych działań w określonych obszarach praktycznych</w:t>
            </w:r>
          </w:p>
        </w:tc>
        <w:tc>
          <w:tcPr>
            <w:tcW w:w="1984" w:type="dxa"/>
            <w:vMerge/>
            <w:vAlign w:val="center"/>
          </w:tcPr>
          <w:p w14:paraId="2C329DD5" w14:textId="37931A9A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4233497B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4496BDD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65FE9A61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737565E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79D474D6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66932F0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3780E28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668063C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6681F090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21F6A18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2CDDB07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28F96E23" w14:textId="77777777" w:rsidTr="6E6F803D">
        <w:tc>
          <w:tcPr>
            <w:tcW w:w="1134" w:type="dxa"/>
            <w:vAlign w:val="center"/>
          </w:tcPr>
          <w:p w14:paraId="41D09840" w14:textId="483686FC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K_U08</w:t>
            </w:r>
          </w:p>
        </w:tc>
        <w:tc>
          <w:tcPr>
            <w:tcW w:w="6663" w:type="dxa"/>
            <w:vAlign w:val="center"/>
          </w:tcPr>
          <w:p w14:paraId="7A6DA231" w14:textId="00ABD88F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wybrać i zastosować właściwy do danej działalności psychologicznej sposób postępowania, potrafi dobierać środki i metody pracy w celu efektywnego wykonania pojawiających się zadań zawodowych</w:t>
            </w:r>
          </w:p>
        </w:tc>
        <w:tc>
          <w:tcPr>
            <w:tcW w:w="1984" w:type="dxa"/>
            <w:vMerge/>
            <w:vAlign w:val="center"/>
          </w:tcPr>
          <w:p w14:paraId="5AF434ED" w14:textId="21DA41B8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10407EF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1553D9B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4CD52C3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290DD37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1276000E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53ECD6A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3FF4908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2459512E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659F3D24" w14:textId="03CB48E0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796E6B03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34" w:type="dxa"/>
            <w:vAlign w:val="center"/>
          </w:tcPr>
          <w:p w14:paraId="04030950" w14:textId="6B1A22B3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K_U09</w:t>
            </w:r>
          </w:p>
        </w:tc>
        <w:tc>
          <w:tcPr>
            <w:tcW w:w="6663" w:type="dxa"/>
            <w:vAlign w:val="center"/>
          </w:tcPr>
          <w:p w14:paraId="38AADC05" w14:textId="7DB5B325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prezentować własne pomysły, wątpliwości i sugestie oraz konstruować rozbudowane ustne i pisemne uzasadnienia w zakresie prowadzonej działalności praktycznej w kontekście wybranych perspektyw teoretycznych, kierując się przy tym zasadami etycznymi</w:t>
            </w:r>
          </w:p>
        </w:tc>
        <w:tc>
          <w:tcPr>
            <w:tcW w:w="1984" w:type="dxa"/>
            <w:vAlign w:val="center"/>
          </w:tcPr>
          <w:p w14:paraId="0DC7862F" w14:textId="54C96225" w:rsidR="00D8012B" w:rsidRPr="001D3924" w:rsidRDefault="00D8012B" w:rsidP="00D8012B">
            <w:pPr>
              <w:jc w:val="center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  <w:b/>
                <w:bCs/>
              </w:rPr>
              <w:t>P7S_UK</w:t>
            </w:r>
          </w:p>
        </w:tc>
        <w:tc>
          <w:tcPr>
            <w:tcW w:w="6521" w:type="dxa"/>
            <w:vAlign w:val="center"/>
          </w:tcPr>
          <w:p w14:paraId="7ECEDD34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61090674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32498601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49A6A37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460257A5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3A736ECC" w14:textId="18DAC50F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6FF7B8D0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34" w:type="dxa"/>
            <w:vAlign w:val="center"/>
          </w:tcPr>
          <w:p w14:paraId="2A3ABE07" w14:textId="201739AA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K_U10</w:t>
            </w:r>
          </w:p>
        </w:tc>
        <w:tc>
          <w:tcPr>
            <w:tcW w:w="6663" w:type="dxa"/>
            <w:vAlign w:val="center"/>
          </w:tcPr>
          <w:p w14:paraId="2A98CE90" w14:textId="39967FC4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prowadzić badań niezbędne do opracowywania diagnoz psychologicznych</w:t>
            </w:r>
          </w:p>
        </w:tc>
        <w:tc>
          <w:tcPr>
            <w:tcW w:w="1984" w:type="dxa"/>
            <w:vAlign w:val="center"/>
          </w:tcPr>
          <w:p w14:paraId="78444C0E" w14:textId="77777777" w:rsidR="00D8012B" w:rsidRPr="001D3924" w:rsidRDefault="00D8012B" w:rsidP="00D801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P7S_UW</w:t>
            </w:r>
          </w:p>
          <w:p w14:paraId="433930BF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0530557A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2A4BD05C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39852540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43F2DB3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56CFE9ED" w14:textId="77777777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040FDF57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27FE8EA3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34" w:type="dxa"/>
            <w:vAlign w:val="center"/>
          </w:tcPr>
          <w:p w14:paraId="59950521" w14:textId="7E7AA644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K_U11</w:t>
            </w:r>
          </w:p>
        </w:tc>
        <w:tc>
          <w:tcPr>
            <w:tcW w:w="6663" w:type="dxa"/>
            <w:vAlign w:val="center"/>
          </w:tcPr>
          <w:p w14:paraId="44F2AFA2" w14:textId="23FF5E28" w:rsidR="00D8012B" w:rsidRPr="001D3924" w:rsidRDefault="004E2B38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zidentyfikować uwarunkowania rodzinne, społeczne problemów pacjentów, klientów oraz grup społecznych</w:t>
            </w:r>
          </w:p>
        </w:tc>
        <w:tc>
          <w:tcPr>
            <w:tcW w:w="1984" w:type="dxa"/>
            <w:vAlign w:val="center"/>
          </w:tcPr>
          <w:p w14:paraId="2D48C23A" w14:textId="2CB326BA" w:rsidR="00D8012B" w:rsidRPr="001D3924" w:rsidRDefault="004E2B38" w:rsidP="00D801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P7S_UO</w:t>
            </w:r>
          </w:p>
        </w:tc>
        <w:tc>
          <w:tcPr>
            <w:tcW w:w="6521" w:type="dxa"/>
            <w:vAlign w:val="center"/>
          </w:tcPr>
          <w:p w14:paraId="693431B9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12648091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34A505E8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39E056D8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6E7073D5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B18AAA3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2C571D96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2516CC66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5B5005E2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3A9936EF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34" w:type="dxa"/>
            <w:vAlign w:val="center"/>
          </w:tcPr>
          <w:p w14:paraId="0201FEE7" w14:textId="7D160CD6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K_U12</w:t>
            </w:r>
          </w:p>
        </w:tc>
        <w:tc>
          <w:tcPr>
            <w:tcW w:w="6663" w:type="dxa"/>
            <w:vAlign w:val="center"/>
          </w:tcPr>
          <w:p w14:paraId="219C93B9" w14:textId="4C948100" w:rsidR="00D8012B" w:rsidRPr="001D3924" w:rsidRDefault="004E2B38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Potrafi identyfikować błędy i zaniedbania w praktyce</w:t>
            </w:r>
          </w:p>
        </w:tc>
        <w:tc>
          <w:tcPr>
            <w:tcW w:w="1984" w:type="dxa"/>
            <w:vAlign w:val="center"/>
          </w:tcPr>
          <w:p w14:paraId="0EDBF5B5" w14:textId="7D210923" w:rsidR="00D8012B" w:rsidRPr="001D3924" w:rsidRDefault="004E2B38" w:rsidP="00D801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P7S_UU</w:t>
            </w:r>
          </w:p>
        </w:tc>
        <w:tc>
          <w:tcPr>
            <w:tcW w:w="6521" w:type="dxa"/>
            <w:vAlign w:val="center"/>
          </w:tcPr>
          <w:p w14:paraId="5AE2CEE5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4A2817F5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7F2BFA00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5522D6B2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34935EE1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14ABAD04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19192CAD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75D3A17E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52E744E6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0D4B1B93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Wybrane problemy neuropsychologii medycznej – diagnostyka zaburzeń behawioralnych w chorobach somatycznych</w:t>
            </w:r>
          </w:p>
          <w:p w14:paraId="276DCE89" w14:textId="77777777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D8012B" w:rsidRPr="009A7192" w14:paraId="2F0C82AE" w14:textId="77777777" w:rsidTr="001D392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16302" w:type="dxa"/>
            <w:gridSpan w:val="4"/>
            <w:shd w:val="clear" w:color="auto" w:fill="FFE599" w:themeFill="accent4" w:themeFillTint="66"/>
            <w:vAlign w:val="center"/>
          </w:tcPr>
          <w:p w14:paraId="15606B99" w14:textId="66742EEC" w:rsidR="00D8012B" w:rsidRPr="001D3924" w:rsidRDefault="00D8012B" w:rsidP="00D8012B">
            <w:pPr>
              <w:jc w:val="center"/>
              <w:rPr>
                <w:rFonts w:ascii="Arial" w:hAnsi="Arial" w:cs="Arial"/>
                <w:b/>
              </w:rPr>
            </w:pPr>
            <w:r w:rsidRPr="001D3924">
              <w:rPr>
                <w:rFonts w:ascii="Arial" w:hAnsi="Arial" w:cs="Arial"/>
                <w:b/>
              </w:rPr>
              <w:lastRenderedPageBreak/>
              <w:t>KOMPETENCJE SPOŁECZNE</w:t>
            </w:r>
          </w:p>
        </w:tc>
      </w:tr>
      <w:tr w:rsidR="00F435D5" w:rsidRPr="009A7192" w14:paraId="53B8F0BE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134" w:type="dxa"/>
            <w:vAlign w:val="center"/>
          </w:tcPr>
          <w:p w14:paraId="2038C5C1" w14:textId="1E78F07B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K_K01</w:t>
            </w:r>
          </w:p>
        </w:tc>
        <w:tc>
          <w:tcPr>
            <w:tcW w:w="6663" w:type="dxa"/>
            <w:vAlign w:val="center"/>
          </w:tcPr>
          <w:p w14:paraId="6893C417" w14:textId="04C32730" w:rsidR="00D8012B" w:rsidRPr="001D3924" w:rsidRDefault="004E2B38" w:rsidP="004E2B38">
            <w:pPr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krytycznej oceny poziomu swojej wiedzy i umiejętności, rozumie potrzebę ciągłego rozwoju osobistego i zawodowego oraz współpracy z ekspertami</w:t>
            </w:r>
          </w:p>
        </w:tc>
        <w:tc>
          <w:tcPr>
            <w:tcW w:w="1984" w:type="dxa"/>
            <w:vAlign w:val="center"/>
          </w:tcPr>
          <w:p w14:paraId="07D68285" w14:textId="2F2D71D0" w:rsidR="00D8012B" w:rsidRPr="001D3924" w:rsidRDefault="004E2B38" w:rsidP="004E2B38">
            <w:pPr>
              <w:jc w:val="center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  <w:b/>
                <w:bCs/>
              </w:rPr>
              <w:t>P7S_KK</w:t>
            </w:r>
          </w:p>
        </w:tc>
        <w:tc>
          <w:tcPr>
            <w:tcW w:w="6521" w:type="dxa"/>
            <w:vAlign w:val="center"/>
          </w:tcPr>
          <w:p w14:paraId="23A32DE1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4623DAEB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68923C77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4D268BEE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5AD2F61C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6A388967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15FC3094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06E0506C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6679EA9E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E2A8FC1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71D9CF94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4BFD5355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Funkcjonalne opiniowanie psychologiczne w świetle obowiązujących przepisów</w:t>
            </w:r>
          </w:p>
          <w:p w14:paraId="5072B361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5B585F5C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684F456E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44277436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38A220FF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3ED8A743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189579E7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39724E1D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712B750A" w14:textId="77777777" w:rsidR="004E2B38" w:rsidRPr="001D3924" w:rsidRDefault="004E2B38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Diagnostyka psychologiczna w rehabilitacji genetycznych chorób rzadkich</w:t>
            </w:r>
          </w:p>
          <w:p w14:paraId="4B59EBD4" w14:textId="42AB7C59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61A279B7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1134" w:type="dxa"/>
            <w:vAlign w:val="center"/>
          </w:tcPr>
          <w:p w14:paraId="78F882DC" w14:textId="5E2D770D" w:rsidR="00F435D5" w:rsidRPr="001D3924" w:rsidRDefault="00F435D5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K_K02</w:t>
            </w:r>
          </w:p>
        </w:tc>
        <w:tc>
          <w:tcPr>
            <w:tcW w:w="6663" w:type="dxa"/>
            <w:vAlign w:val="center"/>
          </w:tcPr>
          <w:p w14:paraId="3E8DC3C7" w14:textId="60BB7E61" w:rsidR="00F435D5" w:rsidRPr="001D3924" w:rsidRDefault="00F435D5" w:rsidP="004E2B38">
            <w:pPr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odpowiedniego określenia priorytetów służących realizacji określonego przez siebie lub innych zadania</w:t>
            </w:r>
          </w:p>
        </w:tc>
        <w:tc>
          <w:tcPr>
            <w:tcW w:w="1984" w:type="dxa"/>
            <w:vMerge w:val="restart"/>
            <w:vAlign w:val="center"/>
          </w:tcPr>
          <w:p w14:paraId="45E03C65" w14:textId="77777777" w:rsidR="00F435D5" w:rsidRPr="001D3924" w:rsidRDefault="00F435D5" w:rsidP="00F4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P7S_KR</w:t>
            </w:r>
          </w:p>
          <w:p w14:paraId="5F9C71E6" w14:textId="756A317F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65443402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048C0AB8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Kompleksowy model diagnozy przyczyn trudności szkolnych – kryteria diagnostyczne</w:t>
            </w:r>
          </w:p>
          <w:p w14:paraId="0B83EE18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małego dziecka w warunkach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 – przegląd narzędzi diagnostycznych</w:t>
            </w:r>
          </w:p>
          <w:p w14:paraId="5F51B980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5D4658D6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nadpobudliwości psychoruchowej</w:t>
            </w:r>
          </w:p>
          <w:p w14:paraId="6ECAF4D0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7B1EBF0D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659460B6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uzależnień</w:t>
            </w:r>
          </w:p>
          <w:p w14:paraId="084F243A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Narzędzia diagnostyki psychologicznej w psychologii zdrowia</w:t>
            </w:r>
          </w:p>
          <w:p w14:paraId="5F2D6D15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6CBE9851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66E64586" w14:textId="77777777" w:rsidR="00F435D5" w:rsidRPr="001D3924" w:rsidRDefault="00F435D5" w:rsidP="004E2B38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0FCA5EC6" w14:textId="75D9EE05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71369E4A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1134" w:type="dxa"/>
            <w:vAlign w:val="center"/>
          </w:tcPr>
          <w:p w14:paraId="31244CA1" w14:textId="70406F7C" w:rsidR="00F435D5" w:rsidRPr="001D3924" w:rsidRDefault="00F435D5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K_K03</w:t>
            </w:r>
          </w:p>
        </w:tc>
        <w:tc>
          <w:tcPr>
            <w:tcW w:w="6663" w:type="dxa"/>
            <w:vAlign w:val="center"/>
          </w:tcPr>
          <w:p w14:paraId="6F79774E" w14:textId="093AAF64" w:rsidR="00F435D5" w:rsidRPr="001D3924" w:rsidRDefault="00F435D5" w:rsidP="004E2B38">
            <w:pPr>
              <w:ind w:left="-2" w:firstLine="2"/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prawidłowego identyfikowania i rozstrzygania dylematów związanych z wykonywaną działalnością</w:t>
            </w:r>
          </w:p>
        </w:tc>
        <w:tc>
          <w:tcPr>
            <w:tcW w:w="1984" w:type="dxa"/>
            <w:vMerge/>
            <w:vAlign w:val="center"/>
          </w:tcPr>
          <w:p w14:paraId="21E2D6EF" w14:textId="52D77187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0E085092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7007ABDB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7158E0F3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79BAB5CC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0ADD4621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5D80C92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2C6719CD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0A55A25F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1242C246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2623ADE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Diagnostyka zaburzeń osobowości</w:t>
            </w:r>
          </w:p>
          <w:p w14:paraId="41D352C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631B90A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33895A3E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w neurologii i psychiatrii</w:t>
            </w:r>
          </w:p>
          <w:p w14:paraId="3757D4DD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3F8E020B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165C625F" w14:textId="470F0AA1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590A0EF8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1134" w:type="dxa"/>
            <w:vAlign w:val="center"/>
          </w:tcPr>
          <w:p w14:paraId="57637D89" w14:textId="2C2C05EE" w:rsidR="00D8012B" w:rsidRPr="001D3924" w:rsidRDefault="00D8012B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K_K04</w:t>
            </w:r>
          </w:p>
        </w:tc>
        <w:tc>
          <w:tcPr>
            <w:tcW w:w="6663" w:type="dxa"/>
            <w:vAlign w:val="center"/>
          </w:tcPr>
          <w:p w14:paraId="284D532E" w14:textId="7398F634" w:rsidR="00D8012B" w:rsidRPr="001D3924" w:rsidRDefault="00F435D5" w:rsidP="00F435D5">
            <w:pPr>
              <w:ind w:left="-2" w:firstLine="2"/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formułowania opinii dotyczących różnych aspektów działalności zawodowej</w:t>
            </w:r>
          </w:p>
        </w:tc>
        <w:tc>
          <w:tcPr>
            <w:tcW w:w="1984" w:type="dxa"/>
            <w:vAlign w:val="center"/>
          </w:tcPr>
          <w:p w14:paraId="397CE33A" w14:textId="3B7FFF30" w:rsidR="00D8012B" w:rsidRPr="001D3924" w:rsidRDefault="00F435D5" w:rsidP="00F435D5">
            <w:pPr>
              <w:jc w:val="center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  <w:b/>
                <w:bCs/>
              </w:rPr>
              <w:t>P7S_KO</w:t>
            </w:r>
          </w:p>
        </w:tc>
        <w:tc>
          <w:tcPr>
            <w:tcW w:w="6521" w:type="dxa"/>
            <w:vAlign w:val="center"/>
          </w:tcPr>
          <w:p w14:paraId="30D2937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197041E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029D168F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5F77250B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78D50092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1E83CF43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41B2F84F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neuropsychologiczna dzieci</w:t>
            </w:r>
          </w:p>
          <w:p w14:paraId="09ECC6AB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072607E8" w14:textId="0F62322C" w:rsidR="00D8012B" w:rsidRPr="001D3924" w:rsidRDefault="00D8012B" w:rsidP="00D8012B">
            <w:pPr>
              <w:rPr>
                <w:rFonts w:ascii="Arial" w:hAnsi="Arial" w:cs="Arial"/>
              </w:rPr>
            </w:pPr>
          </w:p>
        </w:tc>
      </w:tr>
      <w:tr w:rsidR="00F435D5" w:rsidRPr="009A7192" w14:paraId="2FE1F5A6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134" w:type="dxa"/>
            <w:vAlign w:val="center"/>
          </w:tcPr>
          <w:p w14:paraId="71ED2911" w14:textId="17C245F5" w:rsidR="00F435D5" w:rsidRPr="001D3924" w:rsidRDefault="00F435D5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K_K05</w:t>
            </w:r>
          </w:p>
        </w:tc>
        <w:tc>
          <w:tcPr>
            <w:tcW w:w="6663" w:type="dxa"/>
            <w:vAlign w:val="center"/>
          </w:tcPr>
          <w:p w14:paraId="7C9A3FA7" w14:textId="23C1C04D" w:rsidR="00F435D5" w:rsidRPr="001D3924" w:rsidRDefault="00F435D5" w:rsidP="00F435D5">
            <w:pPr>
              <w:ind w:left="-2"/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zachowania się w sposób profesjonalny zgodnie z zasadami etyki zawodowej</w:t>
            </w:r>
          </w:p>
        </w:tc>
        <w:tc>
          <w:tcPr>
            <w:tcW w:w="1984" w:type="dxa"/>
            <w:vMerge w:val="restart"/>
            <w:vAlign w:val="center"/>
          </w:tcPr>
          <w:p w14:paraId="7C3F77DA" w14:textId="77777777" w:rsidR="00F435D5" w:rsidRPr="001D3924" w:rsidRDefault="00F435D5" w:rsidP="00F4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1D3924">
              <w:rPr>
                <w:rFonts w:ascii="Arial" w:hAnsi="Arial" w:cs="Arial"/>
                <w:b/>
                <w:bCs/>
              </w:rPr>
              <w:t>P7S_KR</w:t>
            </w:r>
          </w:p>
          <w:p w14:paraId="4488EB5E" w14:textId="4CE4E058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10EA12B3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Psychologiczna diagnostyka kliniczna</w:t>
            </w:r>
          </w:p>
          <w:p w14:paraId="7EDC2A33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Etyczne problemy związane z diagnostyką psychologiczną</w:t>
            </w:r>
          </w:p>
          <w:p w14:paraId="5F4BEA2D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dziecka w kontekście gotowości szkolnej oraz ryzyka specyficznych trudności w nauce</w:t>
            </w:r>
          </w:p>
          <w:p w14:paraId="7E639FB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specyficznych trudności w czytaniu i pisaniu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4EF3AB8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Diagnoza rozwoju kompetencji matematycznych w szkole i poradni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pedagogicznej</w:t>
            </w:r>
          </w:p>
          <w:p w14:paraId="7508A87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 xml:space="preserve">Funkcjonalna psychologiczna diagnoza w poradnictwie </w:t>
            </w:r>
            <w:proofErr w:type="spellStart"/>
            <w:r w:rsidRPr="001D3924">
              <w:rPr>
                <w:rFonts w:ascii="Arial" w:hAnsi="Arial" w:cs="Arial"/>
              </w:rPr>
              <w:t>psychologiczno</w:t>
            </w:r>
            <w:proofErr w:type="spellEnd"/>
            <w:r w:rsidRPr="001D3924">
              <w:rPr>
                <w:rFonts w:ascii="Arial" w:hAnsi="Arial" w:cs="Arial"/>
              </w:rPr>
              <w:t xml:space="preserve"> – pedagogicznym</w:t>
            </w:r>
          </w:p>
          <w:p w14:paraId="6833ED8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inteligencji dzieci i młodzieży</w:t>
            </w:r>
          </w:p>
          <w:p w14:paraId="2B2CC15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systemu rodzinnego</w:t>
            </w:r>
          </w:p>
          <w:p w14:paraId="6F020A42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Zaburzenia rozwoju mowy – diagnostyka</w:t>
            </w:r>
          </w:p>
          <w:p w14:paraId="3C507625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Całościowe zaburzenia rozwoju – diagnostyka</w:t>
            </w:r>
          </w:p>
          <w:p w14:paraId="75D14021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Funkcjonalne opiniowanie psychologiczne w świetle obowiązujących przepisów</w:t>
            </w:r>
          </w:p>
          <w:p w14:paraId="77963842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rozwoju małego dziecka 0-3 lat</w:t>
            </w:r>
          </w:p>
          <w:p w14:paraId="58F928FF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Prowadzenie i formułowanie psychologicznej diagnozy klinicznej</w:t>
            </w:r>
          </w:p>
          <w:p w14:paraId="69A6A390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MMPI-2 jako narzędzie klinicznej diagnozy psychologicznej</w:t>
            </w:r>
          </w:p>
          <w:p w14:paraId="38DDBED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zaburzeń osobowości</w:t>
            </w:r>
          </w:p>
          <w:p w14:paraId="2DEF8E7C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Metody projekcyjne w diagnostyce psychologicznej</w:t>
            </w:r>
          </w:p>
          <w:p w14:paraId="5A39E3FE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Proces diagnostyczny w neuropsychologii klinicznej</w:t>
            </w:r>
          </w:p>
          <w:p w14:paraId="79EC62E8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Diagnoza zaburzeń emocjonalno-osobowościowych u osób z uszkodzeniem mózgu</w:t>
            </w:r>
          </w:p>
          <w:p w14:paraId="7C9B641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Neuropsychologiczna diagnostyka różnicowa zespołów otępiennych</w:t>
            </w:r>
          </w:p>
          <w:p w14:paraId="705C232B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Wybrane problemy neuropsychologii medycznej – diagnostyka zaburzeń behawioralnych w chorobach somatycznych</w:t>
            </w:r>
          </w:p>
          <w:p w14:paraId="19BE0DDA" w14:textId="77777777" w:rsidR="00F435D5" w:rsidRPr="001D3924" w:rsidRDefault="00F435D5" w:rsidP="00F435D5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Diagnostyka psychologiczna w rehabilitacji genetycznych chorób rzadkich</w:t>
            </w:r>
          </w:p>
          <w:p w14:paraId="53BA5F2C" w14:textId="21F68D1A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</w:tr>
      <w:tr w:rsidR="00F435D5" w:rsidRPr="001D3924" w14:paraId="6810A4E6" w14:textId="77777777" w:rsidTr="6E6F8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1134" w:type="dxa"/>
            <w:vAlign w:val="center"/>
          </w:tcPr>
          <w:p w14:paraId="0A99B2E8" w14:textId="656F7F81" w:rsidR="00F435D5" w:rsidRPr="001D3924" w:rsidRDefault="00F435D5" w:rsidP="00D8012B">
            <w:pPr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lastRenderedPageBreak/>
              <w:t>K_K06</w:t>
            </w:r>
          </w:p>
        </w:tc>
        <w:tc>
          <w:tcPr>
            <w:tcW w:w="6663" w:type="dxa"/>
            <w:vAlign w:val="center"/>
          </w:tcPr>
          <w:p w14:paraId="38257051" w14:textId="6081EF8A" w:rsidR="00F435D5" w:rsidRPr="001D3924" w:rsidRDefault="00F435D5" w:rsidP="00F435D5">
            <w:pPr>
              <w:jc w:val="both"/>
              <w:rPr>
                <w:rFonts w:ascii="Arial" w:hAnsi="Arial" w:cs="Arial"/>
              </w:rPr>
            </w:pPr>
            <w:r w:rsidRPr="001D3924">
              <w:rPr>
                <w:rFonts w:ascii="Arial" w:hAnsi="Arial" w:cs="Arial"/>
              </w:rPr>
              <w:t>Jest gotów do ponoszenia odpowiedzialności za własne przygotowanie do pracy, podejmowane decyzje i prowadzone działania oraz ich skutki; czuje się odpowiedzialny wobec ludzi, dla których dobra stara się działać</w:t>
            </w:r>
          </w:p>
        </w:tc>
        <w:tc>
          <w:tcPr>
            <w:tcW w:w="1984" w:type="dxa"/>
            <w:vMerge/>
            <w:vAlign w:val="center"/>
          </w:tcPr>
          <w:p w14:paraId="0F52A28E" w14:textId="2F8935F3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vAlign w:val="center"/>
          </w:tcPr>
          <w:p w14:paraId="7032CDDE" w14:textId="77777777" w:rsidR="00F435D5" w:rsidRPr="001D3924" w:rsidRDefault="00F435D5" w:rsidP="00D8012B">
            <w:pPr>
              <w:rPr>
                <w:rFonts w:ascii="Arial" w:hAnsi="Arial" w:cs="Arial"/>
              </w:rPr>
            </w:pPr>
          </w:p>
        </w:tc>
      </w:tr>
    </w:tbl>
    <w:p w14:paraId="6192F115" w14:textId="0671DDBF" w:rsidR="00A81409" w:rsidRPr="001D3924" w:rsidRDefault="00A81409" w:rsidP="00A81409">
      <w:pPr>
        <w:jc w:val="both"/>
        <w:rPr>
          <w:rFonts w:ascii="Arial" w:hAnsi="Arial" w:cs="Arial"/>
        </w:rPr>
      </w:pPr>
    </w:p>
    <w:p w14:paraId="09C0051B" w14:textId="1B071E93" w:rsidR="00646DDE" w:rsidRPr="001D3924" w:rsidRDefault="006C1D1D" w:rsidP="00646DDE">
      <w:pPr>
        <w:jc w:val="both"/>
        <w:rPr>
          <w:rFonts w:ascii="Arial" w:hAnsi="Arial" w:cs="Arial"/>
        </w:rPr>
      </w:pPr>
      <w:r w:rsidRPr="001D3924">
        <w:rPr>
          <w:rFonts w:ascii="Arial" w:hAnsi="Arial" w:cs="Arial"/>
        </w:rPr>
        <w:t xml:space="preserve">*Ze względu na </w:t>
      </w:r>
      <w:r w:rsidR="009F3364" w:rsidRPr="001D3924">
        <w:rPr>
          <w:rFonts w:ascii="Arial" w:hAnsi="Arial" w:cs="Arial"/>
        </w:rPr>
        <w:t>możliwość</w:t>
      </w:r>
      <w:r w:rsidRPr="001D3924">
        <w:rPr>
          <w:rFonts w:ascii="Arial" w:hAnsi="Arial" w:cs="Arial"/>
        </w:rPr>
        <w:t xml:space="preserve"> </w:t>
      </w:r>
      <w:r w:rsidR="00106834" w:rsidRPr="001D3924">
        <w:rPr>
          <w:rFonts w:ascii="Arial" w:hAnsi="Arial" w:cs="Arial"/>
        </w:rPr>
        <w:t>osiągnięcia</w:t>
      </w:r>
      <w:r w:rsidRPr="001D3924">
        <w:rPr>
          <w:rFonts w:ascii="Arial" w:hAnsi="Arial" w:cs="Arial"/>
        </w:rPr>
        <w:t xml:space="preserve"> przez uczestnika studiów podyplomowych </w:t>
      </w:r>
      <w:r w:rsidR="00A45DA3" w:rsidRPr="001D3924">
        <w:rPr>
          <w:rFonts w:ascii="Arial" w:hAnsi="Arial" w:cs="Arial"/>
        </w:rPr>
        <w:t xml:space="preserve">kwalifikacji cząstkowych </w:t>
      </w:r>
      <w:r w:rsidR="00646DDE" w:rsidRPr="001D3924">
        <w:rPr>
          <w:rFonts w:ascii="Arial" w:hAnsi="Arial" w:cs="Arial"/>
        </w:rPr>
        <w:t>w kolumnie trzeciej „Odniesienie do:</w:t>
      </w:r>
    </w:p>
    <w:p w14:paraId="59549857" w14:textId="42180680" w:rsidR="006C1D1D" w:rsidRPr="001D3924" w:rsidRDefault="00646DDE" w:rsidP="00646DDE">
      <w:pPr>
        <w:jc w:val="both"/>
        <w:rPr>
          <w:rFonts w:ascii="Arial" w:hAnsi="Arial" w:cs="Arial"/>
        </w:rPr>
      </w:pPr>
      <w:r w:rsidRPr="001D3924">
        <w:rPr>
          <w:rFonts w:ascii="Arial" w:hAnsi="Arial" w:cs="Arial"/>
        </w:rPr>
        <w:t xml:space="preserve">-uniwersalnych charakterystyk poziomów PRK oraz -charakterystyk drugiego stopnia PRK” należy odnieść się do efektów </w:t>
      </w:r>
      <w:r w:rsidR="004576A4" w:rsidRPr="001D3924">
        <w:rPr>
          <w:rFonts w:ascii="Arial" w:hAnsi="Arial" w:cs="Arial"/>
        </w:rPr>
        <w:t>6</w:t>
      </w:r>
      <w:r w:rsidR="009A7192" w:rsidRPr="001D3924">
        <w:rPr>
          <w:rFonts w:ascii="Arial" w:hAnsi="Arial" w:cs="Arial"/>
        </w:rPr>
        <w:t>,</w:t>
      </w:r>
      <w:r w:rsidR="004576A4" w:rsidRPr="001D3924">
        <w:rPr>
          <w:rFonts w:ascii="Arial" w:hAnsi="Arial" w:cs="Arial"/>
        </w:rPr>
        <w:t xml:space="preserve"> 7 </w:t>
      </w:r>
      <w:r w:rsidR="009A7192" w:rsidRPr="001D3924">
        <w:rPr>
          <w:rFonts w:ascii="Arial" w:hAnsi="Arial" w:cs="Arial"/>
        </w:rPr>
        <w:t xml:space="preserve">albo 8 </w:t>
      </w:r>
      <w:r w:rsidR="004576A4" w:rsidRPr="001D3924">
        <w:rPr>
          <w:rFonts w:ascii="Arial" w:hAnsi="Arial" w:cs="Arial"/>
        </w:rPr>
        <w:t>poziomu Polskiej Ramy Kwalifikacj</w:t>
      </w:r>
      <w:r w:rsidR="009A7192" w:rsidRPr="001D3924">
        <w:rPr>
          <w:rFonts w:ascii="Arial" w:hAnsi="Arial" w:cs="Arial"/>
        </w:rPr>
        <w:t>i</w:t>
      </w:r>
      <w:r w:rsidR="004576A4" w:rsidRPr="001D3924">
        <w:rPr>
          <w:rFonts w:ascii="Arial" w:hAnsi="Arial" w:cs="Arial"/>
        </w:rPr>
        <w:t>.</w:t>
      </w:r>
    </w:p>
    <w:sectPr w:rsidR="006C1D1D" w:rsidRPr="001D3924" w:rsidSect="00A81409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AC6CA" w14:textId="77777777" w:rsidR="006D671C" w:rsidRDefault="006D671C" w:rsidP="00C179CC">
      <w:pPr>
        <w:spacing w:after="0" w:line="240" w:lineRule="auto"/>
      </w:pPr>
      <w:r>
        <w:separator/>
      </w:r>
    </w:p>
  </w:endnote>
  <w:endnote w:type="continuationSeparator" w:id="0">
    <w:p w14:paraId="27FABC4B" w14:textId="77777777" w:rsidR="006D671C" w:rsidRDefault="006D671C" w:rsidP="00C1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8345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F66F0" w14:textId="6498126E" w:rsidR="009A7192" w:rsidRDefault="009A719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CAFC45" w14:textId="77777777" w:rsidR="009A7192" w:rsidRDefault="009A71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0B658" w14:textId="77777777" w:rsidR="006D671C" w:rsidRDefault="006D671C" w:rsidP="00C179CC">
      <w:pPr>
        <w:spacing w:after="0" w:line="240" w:lineRule="auto"/>
      </w:pPr>
      <w:r>
        <w:separator/>
      </w:r>
    </w:p>
  </w:footnote>
  <w:footnote w:type="continuationSeparator" w:id="0">
    <w:p w14:paraId="05ED6455" w14:textId="77777777" w:rsidR="006D671C" w:rsidRDefault="006D671C" w:rsidP="00C17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3656A" w14:textId="77777777" w:rsidR="009A7192" w:rsidRDefault="009A7192" w:rsidP="00CE65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63FB"/>
    <w:multiLevelType w:val="hybridMultilevel"/>
    <w:tmpl w:val="D2EA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F348E"/>
    <w:multiLevelType w:val="hybridMultilevel"/>
    <w:tmpl w:val="01CC4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231E5"/>
    <w:multiLevelType w:val="hybridMultilevel"/>
    <w:tmpl w:val="0024A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5FD"/>
    <w:multiLevelType w:val="hybridMultilevel"/>
    <w:tmpl w:val="77126F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42666"/>
    <w:multiLevelType w:val="hybridMultilevel"/>
    <w:tmpl w:val="817009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B6AE4"/>
    <w:multiLevelType w:val="hybridMultilevel"/>
    <w:tmpl w:val="F50C8B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402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05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CA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88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58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6A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63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09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324103"/>
    <w:multiLevelType w:val="hybridMultilevel"/>
    <w:tmpl w:val="CAD85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633F"/>
    <w:multiLevelType w:val="hybridMultilevel"/>
    <w:tmpl w:val="F6420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D8E"/>
    <w:multiLevelType w:val="hybridMultilevel"/>
    <w:tmpl w:val="4C2CB4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B4A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A8D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89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CA6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E9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E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E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B378A9"/>
    <w:multiLevelType w:val="hybridMultilevel"/>
    <w:tmpl w:val="FFD2EA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950527">
    <w:abstractNumId w:val="6"/>
  </w:num>
  <w:num w:numId="2" w16cid:durableId="990057197">
    <w:abstractNumId w:val="2"/>
  </w:num>
  <w:num w:numId="3" w16cid:durableId="2104521589">
    <w:abstractNumId w:val="5"/>
  </w:num>
  <w:num w:numId="4" w16cid:durableId="2041583899">
    <w:abstractNumId w:val="4"/>
  </w:num>
  <w:num w:numId="5" w16cid:durableId="1921719441">
    <w:abstractNumId w:val="3"/>
  </w:num>
  <w:num w:numId="6" w16cid:durableId="1435400812">
    <w:abstractNumId w:val="7"/>
  </w:num>
  <w:num w:numId="7" w16cid:durableId="873228033">
    <w:abstractNumId w:val="8"/>
  </w:num>
  <w:num w:numId="8" w16cid:durableId="1629504514">
    <w:abstractNumId w:val="9"/>
  </w:num>
  <w:num w:numId="9" w16cid:durableId="666712557">
    <w:abstractNumId w:val="1"/>
  </w:num>
  <w:num w:numId="10" w16cid:durableId="15695354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dyta Minga-Fedde">
    <w15:presenceInfo w15:providerId="AD" w15:userId="S::edyta.minga-fedde@ug.edu.pl::7a46f844-d7ee-40aa-b39d-b495661572f5"/>
  </w15:person>
  <w15:person w15:author="Mariola Bidzan">
    <w15:presenceInfo w15:providerId="AD" w15:userId="S::mariola.bidzan@ug.edu.pl::ec08aa61-bfee-4d26-959b-5d93a5f4b6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409"/>
    <w:rsid w:val="00020A2D"/>
    <w:rsid w:val="00075F0B"/>
    <w:rsid w:val="000E4C80"/>
    <w:rsid w:val="000E5D35"/>
    <w:rsid w:val="00106834"/>
    <w:rsid w:val="00152386"/>
    <w:rsid w:val="001844DA"/>
    <w:rsid w:val="001D3924"/>
    <w:rsid w:val="002409E3"/>
    <w:rsid w:val="002E22EA"/>
    <w:rsid w:val="003600D9"/>
    <w:rsid w:val="003610B2"/>
    <w:rsid w:val="003644DB"/>
    <w:rsid w:val="00367AD6"/>
    <w:rsid w:val="00395A54"/>
    <w:rsid w:val="00456A2D"/>
    <w:rsid w:val="004576A4"/>
    <w:rsid w:val="004A240C"/>
    <w:rsid w:val="004C46BD"/>
    <w:rsid w:val="004C53C9"/>
    <w:rsid w:val="004E2B38"/>
    <w:rsid w:val="00516008"/>
    <w:rsid w:val="00536771"/>
    <w:rsid w:val="00536C7E"/>
    <w:rsid w:val="0056016C"/>
    <w:rsid w:val="00576CE5"/>
    <w:rsid w:val="005771BB"/>
    <w:rsid w:val="005A1F03"/>
    <w:rsid w:val="00640B01"/>
    <w:rsid w:val="00646DDE"/>
    <w:rsid w:val="006539B1"/>
    <w:rsid w:val="00656764"/>
    <w:rsid w:val="006B427E"/>
    <w:rsid w:val="006B4C1E"/>
    <w:rsid w:val="006B6961"/>
    <w:rsid w:val="006C0029"/>
    <w:rsid w:val="006C1D1D"/>
    <w:rsid w:val="006D671C"/>
    <w:rsid w:val="006F5966"/>
    <w:rsid w:val="007C2F67"/>
    <w:rsid w:val="0080312A"/>
    <w:rsid w:val="00861C9B"/>
    <w:rsid w:val="009045C4"/>
    <w:rsid w:val="00911CD0"/>
    <w:rsid w:val="009460A5"/>
    <w:rsid w:val="009727B3"/>
    <w:rsid w:val="0098313D"/>
    <w:rsid w:val="00987683"/>
    <w:rsid w:val="009A7192"/>
    <w:rsid w:val="009F3364"/>
    <w:rsid w:val="009F3375"/>
    <w:rsid w:val="00A14530"/>
    <w:rsid w:val="00A37DDE"/>
    <w:rsid w:val="00A405FB"/>
    <w:rsid w:val="00A45DA3"/>
    <w:rsid w:val="00A545A6"/>
    <w:rsid w:val="00A6085D"/>
    <w:rsid w:val="00A81409"/>
    <w:rsid w:val="00A81C3E"/>
    <w:rsid w:val="00AA2084"/>
    <w:rsid w:val="00AD0068"/>
    <w:rsid w:val="00AD09F3"/>
    <w:rsid w:val="00B2446B"/>
    <w:rsid w:val="00B533B2"/>
    <w:rsid w:val="00B65831"/>
    <w:rsid w:val="00B829E4"/>
    <w:rsid w:val="00BC2501"/>
    <w:rsid w:val="00BF211A"/>
    <w:rsid w:val="00C00073"/>
    <w:rsid w:val="00C179CC"/>
    <w:rsid w:val="00C31B91"/>
    <w:rsid w:val="00C52792"/>
    <w:rsid w:val="00C55327"/>
    <w:rsid w:val="00C637AB"/>
    <w:rsid w:val="00C810C4"/>
    <w:rsid w:val="00C97122"/>
    <w:rsid w:val="00CB6D71"/>
    <w:rsid w:val="00CE655F"/>
    <w:rsid w:val="00CF2E97"/>
    <w:rsid w:val="00CF4797"/>
    <w:rsid w:val="00D25003"/>
    <w:rsid w:val="00D50DB1"/>
    <w:rsid w:val="00D8012B"/>
    <w:rsid w:val="00DA0C04"/>
    <w:rsid w:val="00DB23BB"/>
    <w:rsid w:val="00DC5078"/>
    <w:rsid w:val="00E23493"/>
    <w:rsid w:val="00E30CC9"/>
    <w:rsid w:val="00E50E5A"/>
    <w:rsid w:val="00E5557C"/>
    <w:rsid w:val="00E720CF"/>
    <w:rsid w:val="00E81134"/>
    <w:rsid w:val="00EA5395"/>
    <w:rsid w:val="00F411F6"/>
    <w:rsid w:val="00F42551"/>
    <w:rsid w:val="00F435D5"/>
    <w:rsid w:val="00F46D3B"/>
    <w:rsid w:val="00FB2EDF"/>
    <w:rsid w:val="0653CB8C"/>
    <w:rsid w:val="6E6F803D"/>
    <w:rsid w:val="7D0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9C11E"/>
  <w15:docId w15:val="{1FD79C17-48BD-49BA-8119-8FC77DA7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4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4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9CC"/>
  </w:style>
  <w:style w:type="paragraph" w:styleId="Stopka">
    <w:name w:val="footer"/>
    <w:basedOn w:val="Normalny"/>
    <w:link w:val="Stopka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9CC"/>
  </w:style>
  <w:style w:type="paragraph" w:styleId="Tekstdymka">
    <w:name w:val="Balloon Text"/>
    <w:basedOn w:val="Normalny"/>
    <w:link w:val="TekstdymkaZnak"/>
    <w:uiPriority w:val="99"/>
    <w:semiHidden/>
    <w:unhideWhenUsed/>
    <w:rsid w:val="006B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7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7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7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7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79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A0C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44D7287B2E4CB095C60A2ACBF12F" ma:contentTypeVersion="7" ma:contentTypeDescription="Utwórz nowy dokument." ma:contentTypeScope="" ma:versionID="5a9c101006a89db87e2c4c63db949344">
  <xsd:schema xmlns:xsd="http://www.w3.org/2001/XMLSchema" xmlns:xs="http://www.w3.org/2001/XMLSchema" xmlns:p="http://schemas.microsoft.com/office/2006/metadata/properties" xmlns:ns2="62b3a468-6022-45b7-a38c-551e43f725d9" targetNamespace="http://schemas.microsoft.com/office/2006/metadata/properties" ma:root="true" ma:fieldsID="4917c3fa672d15f839f87315eb529bf9" ns2:_="">
    <xsd:import namespace="62b3a468-6022-45b7-a38c-551e43f72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3a468-6022-45b7-a38c-551e43f72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0EE6B-4D18-4143-BA68-D7B405B2B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98DFF0-5447-4A89-B3F6-82935EDD51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C9F55-99FC-4EC1-86B7-A8667ED8F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3a468-6022-45b7-a38c-551e43f72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50DC0C-7887-470B-B096-859CF3C1C5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3878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Smykowska</dc:creator>
  <cp:keywords/>
  <dc:description/>
  <cp:lastModifiedBy>Edyta Minga-Fedde</cp:lastModifiedBy>
  <cp:revision>3</cp:revision>
  <cp:lastPrinted>2018-10-05T09:16:00Z</cp:lastPrinted>
  <dcterms:created xsi:type="dcterms:W3CDTF">2025-04-23T11:51:00Z</dcterms:created>
  <dcterms:modified xsi:type="dcterms:W3CDTF">2025-04-28T05:57:00Z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0x010100180644D7287B2E4CB095C60A2ACBF12F</vt:lpwstr>
  </property>
</Properties>
</file>